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B797B" w14:textId="77777777" w:rsidR="00946077" w:rsidRDefault="00946077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14:paraId="6E5DA02A" w14:textId="3FB2A61D"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179C80BF" w14:textId="2831D9EE" w:rsidR="00260B2A" w:rsidRPr="00B53969" w:rsidRDefault="00260B2A" w:rsidP="00260B2A">
      <w:pPr>
        <w:spacing w:line="276" w:lineRule="auto"/>
        <w:ind w:left="5812" w:right="-1" w:firstLine="0"/>
        <w:jc w:val="left"/>
        <w:rPr>
          <w:sz w:val="24"/>
          <w:szCs w:val="24"/>
        </w:rPr>
      </w:pPr>
      <w:r>
        <w:rPr>
          <w:sz w:val="24"/>
          <w:szCs w:val="24"/>
        </w:rPr>
        <w:t>Первый з</w:t>
      </w:r>
      <w:r w:rsidRPr="00B53969">
        <w:rPr>
          <w:sz w:val="24"/>
          <w:szCs w:val="24"/>
        </w:rPr>
        <w:t>аместитель директора–</w:t>
      </w:r>
      <w:r>
        <w:rPr>
          <w:sz w:val="24"/>
          <w:szCs w:val="24"/>
        </w:rPr>
        <w:t xml:space="preserve"> </w:t>
      </w:r>
      <w:r w:rsidRPr="00B53969">
        <w:rPr>
          <w:sz w:val="24"/>
          <w:szCs w:val="24"/>
        </w:rPr>
        <w:t>главный инженер филиала</w:t>
      </w:r>
      <w:r>
        <w:rPr>
          <w:sz w:val="24"/>
          <w:szCs w:val="24"/>
        </w:rPr>
        <w:t xml:space="preserve"> П</w:t>
      </w:r>
      <w:r w:rsidRPr="00B53969">
        <w:rPr>
          <w:sz w:val="24"/>
          <w:szCs w:val="24"/>
        </w:rPr>
        <w:t>АО «</w:t>
      </w:r>
      <w:proofErr w:type="spellStart"/>
      <w:r w:rsidR="00946077">
        <w:rPr>
          <w:sz w:val="24"/>
          <w:szCs w:val="24"/>
        </w:rPr>
        <w:t>Россети</w:t>
      </w:r>
      <w:proofErr w:type="spellEnd"/>
      <w:r w:rsidR="00946077">
        <w:rPr>
          <w:sz w:val="24"/>
          <w:szCs w:val="24"/>
        </w:rPr>
        <w:t xml:space="preserve"> Центр</w:t>
      </w:r>
      <w:r w:rsidRPr="00B53969">
        <w:rPr>
          <w:sz w:val="24"/>
          <w:szCs w:val="24"/>
        </w:rPr>
        <w:t>» - «Белгородэнерго»</w:t>
      </w:r>
    </w:p>
    <w:p w14:paraId="6A03DFF9" w14:textId="7589D51D" w:rsidR="00260B2A" w:rsidRPr="00B53969" w:rsidRDefault="00260B2A" w:rsidP="00260B2A">
      <w:pPr>
        <w:tabs>
          <w:tab w:val="right" w:pos="10207"/>
        </w:tabs>
        <w:spacing w:line="276" w:lineRule="auto"/>
        <w:ind w:left="5812" w:right="-2" w:firstLine="0"/>
        <w:jc w:val="left"/>
        <w:rPr>
          <w:sz w:val="24"/>
          <w:szCs w:val="24"/>
        </w:rPr>
      </w:pPr>
      <w:r w:rsidRPr="00B53969">
        <w:rPr>
          <w:sz w:val="24"/>
          <w:szCs w:val="24"/>
        </w:rPr>
        <w:t xml:space="preserve">_____________________ </w:t>
      </w:r>
      <w:r>
        <w:rPr>
          <w:sz w:val="24"/>
          <w:szCs w:val="24"/>
        </w:rPr>
        <w:t>С.А. Решетников</w:t>
      </w:r>
    </w:p>
    <w:p w14:paraId="31B44353" w14:textId="3A4B3AEE" w:rsidR="00260B2A" w:rsidRPr="00B53969" w:rsidRDefault="00260B2A" w:rsidP="00260B2A">
      <w:pPr>
        <w:ind w:left="5812" w:firstLine="0"/>
        <w:jc w:val="left"/>
        <w:rPr>
          <w:sz w:val="24"/>
          <w:szCs w:val="24"/>
        </w:rPr>
      </w:pPr>
      <w:r w:rsidRPr="00B53969">
        <w:rPr>
          <w:sz w:val="24"/>
          <w:szCs w:val="24"/>
        </w:rPr>
        <w:t>«</w:t>
      </w:r>
      <w:r w:rsidR="00BC7A26">
        <w:rPr>
          <w:sz w:val="24"/>
          <w:szCs w:val="24"/>
        </w:rPr>
        <w:t>28</w:t>
      </w:r>
      <w:r w:rsidRPr="00B53969">
        <w:rPr>
          <w:sz w:val="24"/>
          <w:szCs w:val="24"/>
        </w:rPr>
        <w:t xml:space="preserve">» </w:t>
      </w:r>
      <w:r w:rsidR="00BC7A26">
        <w:rPr>
          <w:sz w:val="24"/>
          <w:szCs w:val="24"/>
        </w:rPr>
        <w:t>октября</w:t>
      </w:r>
      <w:r w:rsidRPr="00B53969">
        <w:rPr>
          <w:sz w:val="24"/>
          <w:szCs w:val="24"/>
        </w:rPr>
        <w:t xml:space="preserve"> 20</w:t>
      </w:r>
      <w:r w:rsidR="00FF6156" w:rsidRPr="00B22829">
        <w:rPr>
          <w:sz w:val="24"/>
          <w:szCs w:val="24"/>
        </w:rPr>
        <w:t>2</w:t>
      </w:r>
      <w:r w:rsidR="00BC7A26">
        <w:rPr>
          <w:sz w:val="24"/>
          <w:szCs w:val="24"/>
        </w:rPr>
        <w:t>1</w:t>
      </w:r>
      <w:r w:rsidRPr="00B53969">
        <w:rPr>
          <w:sz w:val="24"/>
          <w:szCs w:val="24"/>
        </w:rPr>
        <w:t xml:space="preserve"> г.</w:t>
      </w:r>
    </w:p>
    <w:p w14:paraId="6E5DA036" w14:textId="511E6F31" w:rsidR="00537ECE" w:rsidRDefault="00537ECE" w:rsidP="00260B2A">
      <w:pPr>
        <w:spacing w:line="276" w:lineRule="auto"/>
        <w:ind w:right="-1"/>
        <w:jc w:val="right"/>
      </w:pPr>
    </w:p>
    <w:p w14:paraId="2FD1297C" w14:textId="77777777" w:rsidR="000F0EA8" w:rsidRPr="00537ECE" w:rsidRDefault="000F0EA8" w:rsidP="00260B2A">
      <w:pPr>
        <w:spacing w:line="276" w:lineRule="auto"/>
        <w:ind w:right="-1"/>
        <w:jc w:val="right"/>
      </w:pPr>
    </w:p>
    <w:p w14:paraId="6E5DA037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6E5DA038" w14:textId="73208849" w:rsidR="004F6968" w:rsidRPr="00642A8E" w:rsidRDefault="00673641" w:rsidP="00773399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</w:t>
      </w:r>
      <w:r w:rsidR="00045CC0">
        <w:rPr>
          <w:b/>
          <w:sz w:val="26"/>
          <w:szCs w:val="26"/>
        </w:rPr>
        <w:t>а поставку</w:t>
      </w:r>
      <w:r w:rsidR="00537902">
        <w:rPr>
          <w:b/>
          <w:sz w:val="26"/>
          <w:szCs w:val="26"/>
        </w:rPr>
        <w:t xml:space="preserve"> </w:t>
      </w:r>
      <w:r w:rsidR="00567732">
        <w:rPr>
          <w:b/>
          <w:sz w:val="26"/>
          <w:szCs w:val="26"/>
        </w:rPr>
        <w:t>б</w:t>
      </w:r>
      <w:r w:rsidR="00567732" w:rsidRPr="00567732">
        <w:rPr>
          <w:b/>
          <w:sz w:val="26"/>
          <w:szCs w:val="26"/>
        </w:rPr>
        <w:t>ытов</w:t>
      </w:r>
      <w:r w:rsidR="00567732">
        <w:rPr>
          <w:b/>
          <w:sz w:val="26"/>
          <w:szCs w:val="26"/>
        </w:rPr>
        <w:t xml:space="preserve">ой </w:t>
      </w:r>
      <w:r w:rsidR="00567732" w:rsidRPr="00567732">
        <w:rPr>
          <w:b/>
          <w:sz w:val="26"/>
          <w:szCs w:val="26"/>
        </w:rPr>
        <w:t>техник</w:t>
      </w:r>
      <w:r w:rsidR="00567732">
        <w:rPr>
          <w:b/>
          <w:sz w:val="26"/>
          <w:szCs w:val="26"/>
        </w:rPr>
        <w:t xml:space="preserve">и. </w:t>
      </w:r>
      <w:r w:rsidR="009C0389" w:rsidRPr="00A57AE8">
        <w:rPr>
          <w:b/>
          <w:sz w:val="26"/>
          <w:szCs w:val="26"/>
        </w:rPr>
        <w:t xml:space="preserve">Лот № </w:t>
      </w:r>
      <w:r w:rsidR="002D011B" w:rsidRPr="002D011B">
        <w:rPr>
          <w:b/>
          <w:color w:val="000000"/>
          <w:sz w:val="26"/>
          <w:szCs w:val="26"/>
          <w:u w:val="single"/>
        </w:rPr>
        <w:t>401A</w:t>
      </w:r>
    </w:p>
    <w:p w14:paraId="6E5DA03A" w14:textId="77777777" w:rsidR="000961A3" w:rsidRPr="000F0EA8" w:rsidRDefault="000961A3" w:rsidP="005464B6">
      <w:pPr>
        <w:pStyle w:val="ad"/>
        <w:spacing w:line="276" w:lineRule="auto"/>
        <w:ind w:hanging="11"/>
        <w:rPr>
          <w:sz w:val="18"/>
          <w:szCs w:val="18"/>
        </w:rPr>
      </w:pPr>
    </w:p>
    <w:p w14:paraId="6E5DA03B" w14:textId="77777777" w:rsidR="00612811" w:rsidRPr="00C044E4" w:rsidRDefault="00612811" w:rsidP="006A227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4"/>
          <w:szCs w:val="26"/>
        </w:rPr>
      </w:pPr>
      <w:r w:rsidRPr="00C044E4">
        <w:rPr>
          <w:b/>
          <w:bCs/>
          <w:sz w:val="24"/>
          <w:szCs w:val="26"/>
        </w:rPr>
        <w:t xml:space="preserve">Технические требования к </w:t>
      </w:r>
      <w:r w:rsidR="000D4FD2" w:rsidRPr="00C044E4">
        <w:rPr>
          <w:b/>
          <w:bCs/>
          <w:sz w:val="24"/>
          <w:szCs w:val="26"/>
        </w:rPr>
        <w:t>продукции</w:t>
      </w:r>
      <w:r w:rsidRPr="00C044E4">
        <w:rPr>
          <w:b/>
          <w:bCs/>
          <w:sz w:val="24"/>
          <w:szCs w:val="26"/>
        </w:rPr>
        <w:t>.</w:t>
      </w:r>
    </w:p>
    <w:p w14:paraId="6E5DA03D" w14:textId="00F1FAD7" w:rsidR="006D24D6" w:rsidRPr="00260B2A" w:rsidRDefault="00260B2A" w:rsidP="000F0EA8">
      <w:p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 w:rsidRPr="00260B2A">
        <w:rPr>
          <w:sz w:val="24"/>
          <w:szCs w:val="24"/>
        </w:rPr>
        <w:t xml:space="preserve">Требования, характеристики и количество продукции должно соответствовать параметрам и быть не ниже </w:t>
      </w:r>
      <w:r w:rsidR="00540A31" w:rsidRPr="00260B2A">
        <w:rPr>
          <w:sz w:val="24"/>
          <w:szCs w:val="24"/>
        </w:rPr>
        <w:t>значений,</w:t>
      </w:r>
      <w:r w:rsidRPr="00260B2A">
        <w:rPr>
          <w:sz w:val="24"/>
          <w:szCs w:val="24"/>
        </w:rPr>
        <w:t xml:space="preserve"> приведенных в таблице</w:t>
      </w:r>
      <w:r w:rsidR="000F0EA8">
        <w:rPr>
          <w:sz w:val="24"/>
          <w:szCs w:val="24"/>
        </w:rPr>
        <w:t>:</w:t>
      </w: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1"/>
        <w:gridCol w:w="485"/>
        <w:gridCol w:w="1337"/>
        <w:gridCol w:w="1016"/>
        <w:gridCol w:w="1065"/>
        <w:gridCol w:w="5103"/>
      </w:tblGrid>
      <w:tr w:rsidR="00540A31" w:rsidRPr="000E2973" w14:paraId="6E5DA041" w14:textId="77777777" w:rsidTr="00540A31">
        <w:tc>
          <w:tcPr>
            <w:tcW w:w="1371" w:type="dxa"/>
          </w:tcPr>
          <w:p w14:paraId="0A9AE510" w14:textId="22FB0266" w:rsidR="00BC7A26" w:rsidRPr="000E2973" w:rsidRDefault="00BC7A26" w:rsidP="000E29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 материала</w:t>
            </w:r>
          </w:p>
        </w:tc>
        <w:tc>
          <w:tcPr>
            <w:tcW w:w="1822" w:type="dxa"/>
            <w:gridSpan w:val="2"/>
          </w:tcPr>
          <w:p w14:paraId="70BCCE80" w14:textId="4636E0FC" w:rsidR="00BC7A26" w:rsidRPr="000E2973" w:rsidRDefault="00BC7A26" w:rsidP="000E29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016" w:type="dxa"/>
            <w:vAlign w:val="center"/>
          </w:tcPr>
          <w:p w14:paraId="6E5DA03F" w14:textId="707932EA" w:rsidR="00BC7A26" w:rsidRPr="000E2973" w:rsidRDefault="00BC7A26" w:rsidP="000E2973">
            <w:pPr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Ед.изм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065" w:type="dxa"/>
          </w:tcPr>
          <w:p w14:paraId="7A002437" w14:textId="44850071" w:rsidR="00BC7A26" w:rsidRPr="000E2973" w:rsidRDefault="00DC6665" w:rsidP="000E29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BC7A26">
              <w:rPr>
                <w:b/>
                <w:sz w:val="24"/>
                <w:szCs w:val="24"/>
              </w:rPr>
              <w:t>ол</w:t>
            </w:r>
            <w:r>
              <w:rPr>
                <w:b/>
                <w:sz w:val="24"/>
                <w:szCs w:val="24"/>
              </w:rPr>
              <w:t>-</w:t>
            </w:r>
            <w:r w:rsidR="00BC7A26">
              <w:rPr>
                <w:b/>
                <w:sz w:val="24"/>
                <w:szCs w:val="24"/>
              </w:rPr>
              <w:t>во</w:t>
            </w:r>
          </w:p>
        </w:tc>
        <w:tc>
          <w:tcPr>
            <w:tcW w:w="5103" w:type="dxa"/>
            <w:vAlign w:val="center"/>
          </w:tcPr>
          <w:p w14:paraId="6E5DA040" w14:textId="1551B101" w:rsidR="00BC7A26" w:rsidRPr="000E2973" w:rsidRDefault="00BC7A26" w:rsidP="000E297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E2973">
              <w:rPr>
                <w:b/>
                <w:sz w:val="24"/>
                <w:szCs w:val="24"/>
              </w:rPr>
              <w:t>Технические требования</w:t>
            </w:r>
          </w:p>
        </w:tc>
      </w:tr>
      <w:tr w:rsidR="00540A31" w:rsidRPr="000E2973" w14:paraId="6E5DA045" w14:textId="77777777" w:rsidTr="00540A31">
        <w:tc>
          <w:tcPr>
            <w:tcW w:w="1371" w:type="dxa"/>
          </w:tcPr>
          <w:p w14:paraId="36D64C1C" w14:textId="0C40CCB4" w:rsidR="00BC7A26" w:rsidRPr="00BC7A26" w:rsidRDefault="00BC7A26" w:rsidP="00540A31">
            <w:pPr>
              <w:ind w:hanging="44"/>
              <w:rPr>
                <w:sz w:val="22"/>
                <w:szCs w:val="24"/>
              </w:rPr>
            </w:pPr>
            <w:r w:rsidRPr="00BC7A26">
              <w:rPr>
                <w:sz w:val="22"/>
              </w:rPr>
              <w:t>2271511</w:t>
            </w:r>
          </w:p>
        </w:tc>
        <w:tc>
          <w:tcPr>
            <w:tcW w:w="1822" w:type="dxa"/>
            <w:gridSpan w:val="2"/>
          </w:tcPr>
          <w:p w14:paraId="11CDFDD7" w14:textId="77777777" w:rsidR="00BC7A26" w:rsidRDefault="00BC7A26" w:rsidP="00540A31">
            <w:pPr>
              <w:ind w:hanging="44"/>
              <w:rPr>
                <w:sz w:val="22"/>
              </w:rPr>
            </w:pPr>
            <w:r w:rsidRPr="00BC7A26">
              <w:rPr>
                <w:sz w:val="22"/>
              </w:rPr>
              <w:t xml:space="preserve">Фотоаппарат </w:t>
            </w:r>
            <w:proofErr w:type="spellStart"/>
            <w:r w:rsidRPr="00BC7A26">
              <w:rPr>
                <w:sz w:val="22"/>
              </w:rPr>
              <w:t>Nikon</w:t>
            </w:r>
            <w:proofErr w:type="spellEnd"/>
            <w:r w:rsidRPr="00BC7A26">
              <w:rPr>
                <w:sz w:val="22"/>
              </w:rPr>
              <w:t xml:space="preserve"> COOLPIX S6150</w:t>
            </w:r>
            <w:r w:rsidR="00DC6665">
              <w:rPr>
                <w:sz w:val="22"/>
              </w:rPr>
              <w:t xml:space="preserve"> *</w:t>
            </w:r>
          </w:p>
          <w:p w14:paraId="268FE5E4" w14:textId="77777777" w:rsidR="00540A31" w:rsidRDefault="00540A31" w:rsidP="00540A31">
            <w:pPr>
              <w:tabs>
                <w:tab w:val="left" w:pos="709"/>
              </w:tabs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*или эквивалент</w:t>
            </w:r>
          </w:p>
          <w:p w14:paraId="5514B52D" w14:textId="66BD936F" w:rsidR="00540A31" w:rsidRPr="00BC7A26" w:rsidRDefault="00540A31" w:rsidP="00540A31">
            <w:pPr>
              <w:ind w:hanging="44"/>
              <w:rPr>
                <w:sz w:val="22"/>
                <w:szCs w:val="24"/>
              </w:rPr>
            </w:pPr>
          </w:p>
        </w:tc>
        <w:tc>
          <w:tcPr>
            <w:tcW w:w="1016" w:type="dxa"/>
          </w:tcPr>
          <w:p w14:paraId="6E5DA043" w14:textId="03D2B2E3" w:rsidR="00BC7A26" w:rsidRPr="00BC7A26" w:rsidRDefault="00BC7A26" w:rsidP="00540A31">
            <w:pPr>
              <w:ind w:hanging="44"/>
              <w:rPr>
                <w:sz w:val="22"/>
                <w:szCs w:val="24"/>
              </w:rPr>
            </w:pPr>
            <w:r w:rsidRPr="00BC7A26">
              <w:rPr>
                <w:sz w:val="22"/>
              </w:rPr>
              <w:t>ШТ</w:t>
            </w:r>
          </w:p>
        </w:tc>
        <w:tc>
          <w:tcPr>
            <w:tcW w:w="1065" w:type="dxa"/>
          </w:tcPr>
          <w:p w14:paraId="59DAC4F4" w14:textId="45256490" w:rsidR="00BC7A26" w:rsidRPr="00BC7A26" w:rsidRDefault="00BC7A26" w:rsidP="00540A31">
            <w:pPr>
              <w:ind w:firstLine="0"/>
              <w:jc w:val="center"/>
              <w:rPr>
                <w:sz w:val="22"/>
                <w:szCs w:val="24"/>
              </w:rPr>
            </w:pPr>
            <w:r w:rsidRPr="00BC7A26">
              <w:rPr>
                <w:sz w:val="22"/>
              </w:rPr>
              <w:t>2</w:t>
            </w:r>
          </w:p>
        </w:tc>
        <w:tc>
          <w:tcPr>
            <w:tcW w:w="5103" w:type="dxa"/>
          </w:tcPr>
          <w:p w14:paraId="4B34E228" w14:textId="5930614A" w:rsidR="00DC6665" w:rsidRPr="00946077" w:rsidRDefault="00DC6665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 xml:space="preserve">Эффективное число </w:t>
            </w:r>
            <w:r w:rsidR="00540A31" w:rsidRPr="00946077">
              <w:rPr>
                <w:sz w:val="22"/>
              </w:rPr>
              <w:t>пикселей 16</w:t>
            </w:r>
            <w:r w:rsidRPr="00946077">
              <w:rPr>
                <w:sz w:val="22"/>
              </w:rPr>
              <w:t xml:space="preserve"> мегапикселей</w:t>
            </w:r>
          </w:p>
          <w:p w14:paraId="5B59A901" w14:textId="5275BB4A" w:rsidR="00DC6665" w:rsidRPr="00946077" w:rsidRDefault="00DC6665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>Матрица</w:t>
            </w:r>
            <w:r w:rsidR="00540A31" w:rsidRPr="00946077">
              <w:rPr>
                <w:sz w:val="22"/>
              </w:rPr>
              <w:t xml:space="preserve"> </w:t>
            </w:r>
            <w:r w:rsidRPr="00946077">
              <w:rPr>
                <w:sz w:val="22"/>
              </w:rPr>
              <w:t>1/2,3 дюйма типа ПЗС RGB</w:t>
            </w:r>
          </w:p>
          <w:p w14:paraId="7FC72972" w14:textId="77777777" w:rsidR="00DC6665" w:rsidRPr="00946077" w:rsidRDefault="00DC6665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>Объектив NIKKOR с 7-кратным оптическим зумом; фокусное расстояние: 5–35 мм (эквивалент формата 35мм: 28–196 мм); диафрагма: f/3,7–5,6; конструкция объектива: 9 элементов в 7 группах (один элемент из стекла ED)</w:t>
            </w:r>
          </w:p>
          <w:p w14:paraId="6069CA6B" w14:textId="77777777" w:rsidR="00DC6665" w:rsidRPr="00946077" w:rsidRDefault="00DC6665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>Цифровой зум</w:t>
            </w:r>
          </w:p>
          <w:p w14:paraId="44BF451F" w14:textId="77777777" w:rsidR="00DC6665" w:rsidRPr="00946077" w:rsidRDefault="00DC6665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>Максимальное увеличение: 4-кратное (эквивалент формата 35 мм: прибл. 784 мм)</w:t>
            </w:r>
          </w:p>
          <w:p w14:paraId="33A36FC8" w14:textId="77777777" w:rsidR="00DC6665" w:rsidRPr="00946077" w:rsidRDefault="00DC6665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>Диапазон расстояний фокусировки (от объектива)</w:t>
            </w:r>
          </w:p>
          <w:p w14:paraId="5B333E64" w14:textId="77777777" w:rsidR="00DC6665" w:rsidRPr="00946077" w:rsidRDefault="00DC6665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 xml:space="preserve">Прибл. от 50 см до бесконечности (в широкоугольном положении), прибл. от 1,1 м до бесконечности (в положении </w:t>
            </w:r>
            <w:proofErr w:type="spellStart"/>
            <w:r w:rsidRPr="00946077">
              <w:rPr>
                <w:sz w:val="22"/>
              </w:rPr>
              <w:t>телефото</w:t>
            </w:r>
            <w:proofErr w:type="spellEnd"/>
            <w:r w:rsidRPr="00946077">
              <w:rPr>
                <w:sz w:val="22"/>
              </w:rPr>
              <w:t>). Режим макросъемки: прибл. 3 см до бесконечности (2 позиции от максимально широкого угла)</w:t>
            </w:r>
          </w:p>
          <w:p w14:paraId="4BD8428C" w14:textId="77777777" w:rsidR="00DC6665" w:rsidRPr="00946077" w:rsidRDefault="00DC6665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>Подавление вибраций (VR)</w:t>
            </w:r>
          </w:p>
          <w:p w14:paraId="6E670698" w14:textId="77777777" w:rsidR="00DC6665" w:rsidRPr="00946077" w:rsidRDefault="00DC6665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>Тип со смещением объектива</w:t>
            </w:r>
          </w:p>
          <w:p w14:paraId="29D02EC2" w14:textId="3021A08F" w:rsidR="00DC6665" w:rsidRPr="00946077" w:rsidRDefault="00DC6665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>Чувствительность ISO (стандартная чувствительность на выходе)</w:t>
            </w:r>
            <w:r w:rsidR="00540A31" w:rsidRPr="00946077">
              <w:rPr>
                <w:sz w:val="22"/>
              </w:rPr>
              <w:t xml:space="preserve"> </w:t>
            </w:r>
            <w:r w:rsidRPr="00946077">
              <w:rPr>
                <w:sz w:val="22"/>
              </w:rPr>
              <w:t>80, 100, 200, 400, 800, 1600, 3200 единиц ISO, автоматический режим (80–1600 единиц ISO)</w:t>
            </w:r>
          </w:p>
          <w:p w14:paraId="08E5C4B3" w14:textId="77777777" w:rsidR="00DC6665" w:rsidRPr="00946077" w:rsidRDefault="00DC6665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>ЖК монитор</w:t>
            </w:r>
          </w:p>
          <w:p w14:paraId="30105D52" w14:textId="77777777" w:rsidR="00DC6665" w:rsidRPr="00946077" w:rsidRDefault="00DC6665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>TFT-монитор (HVGA) с диагональю 7,5 см, широким углом обзора и разрешением прибл. 460 тыс. точек, [резистивная сенсорная панель], чистые цвета, антибликовое покрытие и регулировка яркости</w:t>
            </w:r>
          </w:p>
          <w:p w14:paraId="229CFF19" w14:textId="3D630ABD" w:rsidR="00DC6665" w:rsidRPr="00946077" w:rsidRDefault="00DC6665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>Носитель данных</w:t>
            </w:r>
            <w:r w:rsidR="00540A31" w:rsidRPr="00946077">
              <w:rPr>
                <w:sz w:val="22"/>
              </w:rPr>
              <w:t xml:space="preserve"> </w:t>
            </w:r>
            <w:r w:rsidRPr="00946077">
              <w:rPr>
                <w:sz w:val="22"/>
              </w:rPr>
              <w:t>Внутренняя память (прибл. 20 МБ), карта памяти SD/SDHC/SDXC1</w:t>
            </w:r>
          </w:p>
          <w:p w14:paraId="05271D00" w14:textId="5BD131A9" w:rsidR="00DC6665" w:rsidRPr="00946077" w:rsidRDefault="00DC6665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>Видеоролики</w:t>
            </w:r>
            <w:r w:rsidR="00540A31" w:rsidRPr="00946077">
              <w:rPr>
                <w:sz w:val="22"/>
              </w:rPr>
              <w:t xml:space="preserve"> </w:t>
            </w:r>
            <w:r w:rsidRPr="00946077">
              <w:rPr>
                <w:sz w:val="22"/>
              </w:rPr>
              <w:t>Формат HD (720р): 1280 x 720 (30 кадров в секунду), VGA: 640 x 480 (30 кадров в секунду), QVGA: 320 x 240 (30 кадров в секунду)</w:t>
            </w:r>
          </w:p>
          <w:p w14:paraId="61C016BB" w14:textId="77777777" w:rsidR="00DC6665" w:rsidRPr="00946077" w:rsidRDefault="00DC6665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>Интерфейс/совместимость с прямой печатью</w:t>
            </w:r>
          </w:p>
          <w:p w14:paraId="05F8B1EA" w14:textId="77777777" w:rsidR="00DC6665" w:rsidRPr="00946077" w:rsidRDefault="00DC6665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lastRenderedPageBreak/>
              <w:t>Высокоскоростной USB/</w:t>
            </w:r>
            <w:proofErr w:type="spellStart"/>
            <w:r w:rsidRPr="00946077">
              <w:rPr>
                <w:sz w:val="22"/>
              </w:rPr>
              <w:t>PictBridge</w:t>
            </w:r>
            <w:proofErr w:type="spellEnd"/>
            <w:r w:rsidRPr="00946077">
              <w:rPr>
                <w:sz w:val="22"/>
              </w:rPr>
              <w:t>, мини-разъем HDMI</w:t>
            </w:r>
          </w:p>
          <w:p w14:paraId="30A87E6B" w14:textId="77AA7858" w:rsidR="00DC6665" w:rsidRPr="00946077" w:rsidRDefault="00DC6665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>Источник питания</w:t>
            </w:r>
            <w:r w:rsidR="00540A31" w:rsidRPr="00946077">
              <w:rPr>
                <w:sz w:val="22"/>
              </w:rPr>
              <w:t xml:space="preserve"> </w:t>
            </w:r>
            <w:r w:rsidRPr="00946077">
              <w:rPr>
                <w:sz w:val="22"/>
              </w:rPr>
              <w:t>Литий-ионная аккумуляторная батарея EN-EL12 (1050 мА/ч), сетевой блок питания EH-62F (приобретается дополнительно)</w:t>
            </w:r>
          </w:p>
          <w:p w14:paraId="54C8F63C" w14:textId="77777777" w:rsidR="00DC6665" w:rsidRPr="00946077" w:rsidRDefault="00DC6665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>Количество снимков на заряд2 (ресурс работы батареи)</w:t>
            </w:r>
          </w:p>
          <w:p w14:paraId="2A9ED1CB" w14:textId="77777777" w:rsidR="00DC6665" w:rsidRPr="00946077" w:rsidRDefault="00DC6665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>Прибл. 210 кадров с батареей EN-EL12</w:t>
            </w:r>
          </w:p>
          <w:p w14:paraId="1FC4CDB6" w14:textId="2EB10B86" w:rsidR="00DC6665" w:rsidRPr="00946077" w:rsidRDefault="00DC6665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>Размеры (ширина × высота × глубина)</w:t>
            </w:r>
            <w:r w:rsidR="00540A31" w:rsidRPr="00946077">
              <w:rPr>
                <w:sz w:val="22"/>
              </w:rPr>
              <w:t xml:space="preserve"> </w:t>
            </w:r>
            <w:r w:rsidRPr="00946077">
              <w:rPr>
                <w:sz w:val="22"/>
              </w:rPr>
              <w:t>Прибл. 97,9 x 58,0 x 26,6 мм (без выступающих частей)</w:t>
            </w:r>
          </w:p>
          <w:p w14:paraId="1A658166" w14:textId="77777777" w:rsidR="00DC6665" w:rsidRPr="00946077" w:rsidRDefault="00DC6665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>Вес3</w:t>
            </w:r>
          </w:p>
          <w:p w14:paraId="05975D17" w14:textId="77777777" w:rsidR="00DC6665" w:rsidRPr="00946077" w:rsidRDefault="00DC6665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>Прибл. 172 г (включая батарею и карту памяти SD)</w:t>
            </w:r>
          </w:p>
          <w:p w14:paraId="5B375C7D" w14:textId="77777777" w:rsidR="00DC6665" w:rsidRPr="00946077" w:rsidRDefault="00DC6665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>Принадлежности в комплекте</w:t>
            </w:r>
          </w:p>
          <w:p w14:paraId="4BD66EF5" w14:textId="77777777" w:rsidR="00DC6665" w:rsidRPr="00946077" w:rsidRDefault="00DC6665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 xml:space="preserve">Ремень фотокамеры AN-CP19, литий-ионная аккумуляторная батарея EN-EL12, сетевое зарядное устройство EH-69P, USB-кабель UC-E6, аудио-/видеокабель EG-CP16, стилус TP-1 и компакт-диск с программным обеспечением </w:t>
            </w:r>
            <w:proofErr w:type="spellStart"/>
            <w:r w:rsidRPr="00946077">
              <w:rPr>
                <w:sz w:val="22"/>
              </w:rPr>
              <w:t>ViewNX</w:t>
            </w:r>
            <w:proofErr w:type="spellEnd"/>
            <w:r w:rsidRPr="00946077">
              <w:rPr>
                <w:sz w:val="22"/>
              </w:rPr>
              <w:t xml:space="preserve"> 2</w:t>
            </w:r>
          </w:p>
          <w:p w14:paraId="460F47E6" w14:textId="77777777" w:rsidR="00DC6665" w:rsidRPr="00946077" w:rsidRDefault="00DC6665" w:rsidP="00540A31">
            <w:pPr>
              <w:ind w:firstLine="0"/>
              <w:jc w:val="left"/>
              <w:rPr>
                <w:i/>
                <w:sz w:val="22"/>
              </w:rPr>
            </w:pPr>
            <w:r w:rsidRPr="00946077">
              <w:rPr>
                <w:i/>
                <w:sz w:val="22"/>
              </w:rPr>
              <w:t>Дополнительные принадлежности</w:t>
            </w:r>
          </w:p>
          <w:p w14:paraId="6E5DA044" w14:textId="40F34070" w:rsidR="00BC7A26" w:rsidRPr="00946077" w:rsidRDefault="00DC6665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i/>
                <w:sz w:val="22"/>
              </w:rPr>
              <w:t>Сетевой блок питания EH-62F, литий-ионная аккумуляторная батарея EN-EL12, сетевое зарядное устройство EH-69P, USB-кабель UC-E6, аудио-/видеокабель EG-CP16, стилус TP-1 и зарядное устройство MH-65</w:t>
            </w:r>
          </w:p>
        </w:tc>
      </w:tr>
      <w:tr w:rsidR="00540A31" w:rsidRPr="000E2973" w14:paraId="07ADB9FB" w14:textId="77777777" w:rsidTr="00540A31">
        <w:tc>
          <w:tcPr>
            <w:tcW w:w="1371" w:type="dxa"/>
          </w:tcPr>
          <w:p w14:paraId="6C427C5A" w14:textId="0E5664B5" w:rsidR="00BC7A26" w:rsidRPr="00BC7A26" w:rsidRDefault="00BC7A26" w:rsidP="00BC7A26">
            <w:pPr>
              <w:ind w:hanging="44"/>
              <w:rPr>
                <w:sz w:val="22"/>
                <w:szCs w:val="24"/>
              </w:rPr>
            </w:pPr>
            <w:r w:rsidRPr="00BC7A26">
              <w:rPr>
                <w:sz w:val="22"/>
              </w:rPr>
              <w:lastRenderedPageBreak/>
              <w:t>2366381</w:t>
            </w:r>
          </w:p>
        </w:tc>
        <w:tc>
          <w:tcPr>
            <w:tcW w:w="1822" w:type="dxa"/>
            <w:gridSpan w:val="2"/>
          </w:tcPr>
          <w:p w14:paraId="526D4C99" w14:textId="77777777" w:rsidR="00BC7A26" w:rsidRDefault="00BC7A26" w:rsidP="00BC7A26">
            <w:pPr>
              <w:ind w:hanging="44"/>
              <w:rPr>
                <w:sz w:val="22"/>
              </w:rPr>
            </w:pPr>
            <w:r w:rsidRPr="00BC7A26">
              <w:rPr>
                <w:sz w:val="22"/>
              </w:rPr>
              <w:t xml:space="preserve">Пылесос </w:t>
            </w:r>
            <w:proofErr w:type="spellStart"/>
            <w:r w:rsidRPr="00BC7A26">
              <w:rPr>
                <w:sz w:val="22"/>
              </w:rPr>
              <w:t>Sa</w:t>
            </w:r>
            <w:bookmarkStart w:id="1" w:name="_GoBack"/>
            <w:bookmarkEnd w:id="1"/>
            <w:r w:rsidRPr="00BC7A26">
              <w:rPr>
                <w:sz w:val="22"/>
              </w:rPr>
              <w:t>msung</w:t>
            </w:r>
            <w:proofErr w:type="spellEnd"/>
            <w:r w:rsidRPr="00BC7A26">
              <w:rPr>
                <w:sz w:val="22"/>
              </w:rPr>
              <w:t xml:space="preserve"> SC4520</w:t>
            </w:r>
            <w:r w:rsidR="00DC6665">
              <w:rPr>
                <w:sz w:val="22"/>
              </w:rPr>
              <w:t>*</w:t>
            </w:r>
          </w:p>
          <w:p w14:paraId="4620788D" w14:textId="77777777" w:rsidR="00540A31" w:rsidRDefault="00540A31" w:rsidP="00540A31">
            <w:pPr>
              <w:tabs>
                <w:tab w:val="left" w:pos="709"/>
              </w:tabs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*или эквивалент</w:t>
            </w:r>
          </w:p>
          <w:p w14:paraId="7DB36070" w14:textId="39F04AAB" w:rsidR="00540A31" w:rsidRPr="00BC7A26" w:rsidRDefault="00540A31" w:rsidP="00BC7A26">
            <w:pPr>
              <w:ind w:hanging="44"/>
              <w:rPr>
                <w:sz w:val="22"/>
                <w:szCs w:val="24"/>
              </w:rPr>
            </w:pPr>
          </w:p>
        </w:tc>
        <w:tc>
          <w:tcPr>
            <w:tcW w:w="1016" w:type="dxa"/>
          </w:tcPr>
          <w:p w14:paraId="6E092DF2" w14:textId="0A33F554" w:rsidR="00BC7A26" w:rsidRPr="00BC7A26" w:rsidRDefault="00BC7A26" w:rsidP="00BC7A26">
            <w:pPr>
              <w:ind w:hanging="44"/>
              <w:rPr>
                <w:sz w:val="22"/>
                <w:szCs w:val="24"/>
              </w:rPr>
            </w:pPr>
            <w:r w:rsidRPr="00BC7A26">
              <w:rPr>
                <w:sz w:val="22"/>
              </w:rPr>
              <w:t>ШТ</w:t>
            </w:r>
          </w:p>
        </w:tc>
        <w:tc>
          <w:tcPr>
            <w:tcW w:w="1065" w:type="dxa"/>
          </w:tcPr>
          <w:p w14:paraId="218AF537" w14:textId="06575B2E" w:rsidR="00BC7A26" w:rsidRPr="00BC7A26" w:rsidRDefault="00BC7A26" w:rsidP="00BC7A26">
            <w:pPr>
              <w:ind w:firstLine="0"/>
              <w:jc w:val="center"/>
              <w:rPr>
                <w:sz w:val="22"/>
                <w:szCs w:val="24"/>
              </w:rPr>
            </w:pPr>
            <w:r w:rsidRPr="00BC7A26">
              <w:rPr>
                <w:sz w:val="22"/>
              </w:rPr>
              <w:t>1</w:t>
            </w:r>
          </w:p>
        </w:tc>
        <w:tc>
          <w:tcPr>
            <w:tcW w:w="5103" w:type="dxa"/>
            <w:vAlign w:val="center"/>
          </w:tcPr>
          <w:p w14:paraId="42673592" w14:textId="645718B9" w:rsidR="00540A31" w:rsidRPr="00946077" w:rsidRDefault="00540A31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>Тип уборки</w:t>
            </w:r>
            <w:r w:rsidRPr="00946077">
              <w:rPr>
                <w:sz w:val="22"/>
              </w:rPr>
              <w:t xml:space="preserve"> </w:t>
            </w:r>
            <w:r w:rsidRPr="00946077">
              <w:rPr>
                <w:sz w:val="22"/>
              </w:rPr>
              <w:t>сухая</w:t>
            </w:r>
          </w:p>
          <w:p w14:paraId="7C80D034" w14:textId="1E4F7386" w:rsidR="00540A31" w:rsidRPr="00946077" w:rsidRDefault="00540A31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>Сбор жидкости</w:t>
            </w:r>
            <w:r w:rsidRPr="00946077">
              <w:rPr>
                <w:sz w:val="22"/>
              </w:rPr>
              <w:t xml:space="preserve"> </w:t>
            </w:r>
            <w:r w:rsidRPr="00946077">
              <w:rPr>
                <w:sz w:val="22"/>
              </w:rPr>
              <w:t>есть</w:t>
            </w:r>
          </w:p>
          <w:p w14:paraId="110949C4" w14:textId="148C47DD" w:rsidR="00540A31" w:rsidRPr="00946077" w:rsidRDefault="00540A31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>Тип пылесборника</w:t>
            </w:r>
            <w:r w:rsidRPr="00946077">
              <w:rPr>
                <w:sz w:val="22"/>
              </w:rPr>
              <w:t xml:space="preserve"> </w:t>
            </w:r>
            <w:r w:rsidRPr="00946077">
              <w:rPr>
                <w:sz w:val="22"/>
              </w:rPr>
              <w:t>контейнер</w:t>
            </w:r>
          </w:p>
          <w:p w14:paraId="689B9348" w14:textId="7302FD11" w:rsidR="00540A31" w:rsidRPr="00946077" w:rsidRDefault="00540A31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>Фильтр тонкой очистки</w:t>
            </w:r>
            <w:r w:rsidRPr="00946077">
              <w:rPr>
                <w:sz w:val="22"/>
              </w:rPr>
              <w:t xml:space="preserve"> </w:t>
            </w:r>
            <w:r w:rsidRPr="00946077">
              <w:rPr>
                <w:sz w:val="22"/>
              </w:rPr>
              <w:t>есть</w:t>
            </w:r>
          </w:p>
          <w:p w14:paraId="203E2396" w14:textId="21793C38" w:rsidR="00540A31" w:rsidRPr="00946077" w:rsidRDefault="00540A31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>Емкость пылесборника 1.3 л</w:t>
            </w:r>
          </w:p>
          <w:p w14:paraId="7F97F51F" w14:textId="237361AB" w:rsidR="00540A31" w:rsidRPr="00946077" w:rsidRDefault="00540A31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>Регулятор мощности</w:t>
            </w:r>
            <w:r w:rsidRPr="00946077">
              <w:rPr>
                <w:sz w:val="22"/>
              </w:rPr>
              <w:t xml:space="preserve"> </w:t>
            </w:r>
            <w:r w:rsidRPr="00946077">
              <w:rPr>
                <w:sz w:val="22"/>
              </w:rPr>
              <w:t>нет</w:t>
            </w:r>
          </w:p>
          <w:p w14:paraId="3766FE4A" w14:textId="5DBA6270" w:rsidR="00540A31" w:rsidRPr="00946077" w:rsidRDefault="00540A31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>Радиус действия 9.2 м</w:t>
            </w:r>
          </w:p>
          <w:p w14:paraId="0B514F38" w14:textId="2E6A8D22" w:rsidR="00540A31" w:rsidRPr="00946077" w:rsidRDefault="00540A31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>Труба всасывания</w:t>
            </w:r>
            <w:r w:rsidRPr="00946077">
              <w:rPr>
                <w:sz w:val="22"/>
              </w:rPr>
              <w:t xml:space="preserve"> </w:t>
            </w:r>
            <w:r w:rsidRPr="00946077">
              <w:rPr>
                <w:sz w:val="22"/>
              </w:rPr>
              <w:t>составная</w:t>
            </w:r>
          </w:p>
          <w:p w14:paraId="05BEA890" w14:textId="31907091" w:rsidR="00540A31" w:rsidRPr="00946077" w:rsidRDefault="00540A31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>Потребляемая мощность</w:t>
            </w:r>
            <w:r w:rsidRPr="00946077">
              <w:rPr>
                <w:sz w:val="22"/>
              </w:rPr>
              <w:t xml:space="preserve"> </w:t>
            </w:r>
            <w:r w:rsidRPr="00946077">
              <w:rPr>
                <w:sz w:val="22"/>
              </w:rPr>
              <w:t>1600 Вт</w:t>
            </w:r>
          </w:p>
          <w:p w14:paraId="2BB754FA" w14:textId="17E76E48" w:rsidR="00540A31" w:rsidRPr="00946077" w:rsidRDefault="00540A31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>Мощность всасывания 350 Вт</w:t>
            </w:r>
          </w:p>
          <w:p w14:paraId="49458B78" w14:textId="222C9F44" w:rsidR="00540A31" w:rsidRPr="00946077" w:rsidRDefault="00540A31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>Модель потребления</w:t>
            </w:r>
            <w:r w:rsidRPr="00946077">
              <w:rPr>
                <w:sz w:val="22"/>
              </w:rPr>
              <w:t xml:space="preserve"> </w:t>
            </w:r>
            <w:r w:rsidRPr="00946077">
              <w:rPr>
                <w:sz w:val="22"/>
              </w:rPr>
              <w:t>от сети</w:t>
            </w:r>
          </w:p>
          <w:p w14:paraId="4E407FCB" w14:textId="77777777" w:rsidR="00BC7A26" w:rsidRPr="00946077" w:rsidRDefault="00540A31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>Напряжение питания</w:t>
            </w:r>
            <w:r w:rsidRPr="00946077">
              <w:rPr>
                <w:sz w:val="22"/>
              </w:rPr>
              <w:t xml:space="preserve"> </w:t>
            </w:r>
            <w:r w:rsidRPr="00946077">
              <w:rPr>
                <w:sz w:val="22"/>
              </w:rPr>
              <w:t>230В</w:t>
            </w:r>
          </w:p>
          <w:p w14:paraId="7D3B94E2" w14:textId="0E095E21" w:rsidR="00540A31" w:rsidRPr="00946077" w:rsidRDefault="00540A31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>Длина сетевого шнура</w:t>
            </w:r>
            <w:r w:rsidRPr="00946077">
              <w:rPr>
                <w:sz w:val="22"/>
              </w:rPr>
              <w:t xml:space="preserve"> </w:t>
            </w:r>
            <w:r w:rsidRPr="00946077">
              <w:rPr>
                <w:sz w:val="22"/>
              </w:rPr>
              <w:t>6 м</w:t>
            </w:r>
          </w:p>
          <w:p w14:paraId="2C3DFABD" w14:textId="23F6C12D" w:rsidR="00540A31" w:rsidRPr="00946077" w:rsidRDefault="00540A31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>Насадки в комплекте</w:t>
            </w:r>
            <w:r w:rsidRPr="00946077">
              <w:rPr>
                <w:sz w:val="22"/>
              </w:rPr>
              <w:t xml:space="preserve"> </w:t>
            </w:r>
            <w:r w:rsidRPr="00946077">
              <w:rPr>
                <w:sz w:val="22"/>
              </w:rPr>
              <w:t>насадка ковер/</w:t>
            </w:r>
            <w:proofErr w:type="gramStart"/>
            <w:r w:rsidRPr="00946077">
              <w:rPr>
                <w:sz w:val="22"/>
              </w:rPr>
              <w:t>пол ,</w:t>
            </w:r>
            <w:proofErr w:type="gramEnd"/>
            <w:r w:rsidRPr="00946077">
              <w:rPr>
                <w:sz w:val="22"/>
              </w:rPr>
              <w:t xml:space="preserve"> щелевая насадка</w:t>
            </w:r>
          </w:p>
          <w:p w14:paraId="71348A62" w14:textId="3F002683" w:rsidR="00540A31" w:rsidRPr="00946077" w:rsidRDefault="00540A31" w:rsidP="00540A31">
            <w:pPr>
              <w:ind w:firstLine="0"/>
              <w:jc w:val="left"/>
              <w:rPr>
                <w:sz w:val="22"/>
              </w:rPr>
            </w:pPr>
            <w:r w:rsidRPr="00946077">
              <w:rPr>
                <w:sz w:val="22"/>
              </w:rPr>
              <w:t>Комплектация</w:t>
            </w:r>
            <w:r w:rsidRPr="00946077">
              <w:rPr>
                <w:sz w:val="22"/>
              </w:rPr>
              <w:t xml:space="preserve"> </w:t>
            </w:r>
            <w:r w:rsidRPr="00946077">
              <w:rPr>
                <w:sz w:val="22"/>
              </w:rPr>
              <w:t xml:space="preserve">комплект </w:t>
            </w:r>
            <w:proofErr w:type="gramStart"/>
            <w:r w:rsidRPr="00946077">
              <w:rPr>
                <w:sz w:val="22"/>
              </w:rPr>
              <w:t>насадок ,</w:t>
            </w:r>
            <w:proofErr w:type="gramEnd"/>
            <w:r w:rsidRPr="00946077">
              <w:rPr>
                <w:sz w:val="22"/>
              </w:rPr>
              <w:t xml:space="preserve"> документация</w:t>
            </w:r>
          </w:p>
        </w:tc>
      </w:tr>
      <w:tr w:rsidR="00540A31" w:rsidRPr="000E2973" w14:paraId="1F573CC4" w14:textId="77777777" w:rsidTr="00540A31">
        <w:tc>
          <w:tcPr>
            <w:tcW w:w="1371" w:type="dxa"/>
          </w:tcPr>
          <w:p w14:paraId="7932911D" w14:textId="4CD28337" w:rsidR="00BC7A26" w:rsidRPr="00BC7A26" w:rsidRDefault="00BC7A26" w:rsidP="00BC7A26">
            <w:pPr>
              <w:ind w:hanging="44"/>
              <w:rPr>
                <w:sz w:val="22"/>
                <w:szCs w:val="24"/>
              </w:rPr>
            </w:pPr>
            <w:r w:rsidRPr="00BC7A26">
              <w:rPr>
                <w:sz w:val="22"/>
              </w:rPr>
              <w:t>2388614</w:t>
            </w:r>
          </w:p>
        </w:tc>
        <w:tc>
          <w:tcPr>
            <w:tcW w:w="1822" w:type="dxa"/>
            <w:gridSpan w:val="2"/>
          </w:tcPr>
          <w:p w14:paraId="6DEC55FC" w14:textId="77777777" w:rsidR="00BC7A26" w:rsidRDefault="00BC7A26" w:rsidP="00BC7A26">
            <w:pPr>
              <w:ind w:hanging="44"/>
              <w:rPr>
                <w:sz w:val="22"/>
              </w:rPr>
            </w:pPr>
            <w:r w:rsidRPr="00BC7A26">
              <w:rPr>
                <w:sz w:val="22"/>
              </w:rPr>
              <w:t xml:space="preserve">Чайник электрический </w:t>
            </w:r>
            <w:proofErr w:type="spellStart"/>
            <w:r w:rsidRPr="00BC7A26">
              <w:rPr>
                <w:sz w:val="22"/>
              </w:rPr>
              <w:t>Vitek</w:t>
            </w:r>
            <w:proofErr w:type="spellEnd"/>
            <w:r w:rsidRPr="00BC7A26">
              <w:rPr>
                <w:sz w:val="22"/>
              </w:rPr>
              <w:t xml:space="preserve"> VT-7046</w:t>
            </w:r>
            <w:r w:rsidR="00DC6665">
              <w:rPr>
                <w:sz w:val="22"/>
              </w:rPr>
              <w:t>*</w:t>
            </w:r>
          </w:p>
          <w:p w14:paraId="1EABA547" w14:textId="77777777" w:rsidR="00540A31" w:rsidRDefault="00540A31" w:rsidP="00540A31">
            <w:pPr>
              <w:tabs>
                <w:tab w:val="left" w:pos="709"/>
              </w:tabs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*или эквивалент</w:t>
            </w:r>
          </w:p>
          <w:p w14:paraId="224CCEA5" w14:textId="1C75CAA8" w:rsidR="00540A31" w:rsidRPr="00BC7A26" w:rsidRDefault="00540A31" w:rsidP="00BC7A26">
            <w:pPr>
              <w:ind w:hanging="44"/>
              <w:rPr>
                <w:sz w:val="22"/>
                <w:szCs w:val="24"/>
              </w:rPr>
            </w:pPr>
          </w:p>
        </w:tc>
        <w:tc>
          <w:tcPr>
            <w:tcW w:w="1016" w:type="dxa"/>
          </w:tcPr>
          <w:p w14:paraId="5C85C127" w14:textId="0CF777B0" w:rsidR="00BC7A26" w:rsidRPr="00BC7A26" w:rsidRDefault="00BC7A26" w:rsidP="00BC7A26">
            <w:pPr>
              <w:ind w:hanging="44"/>
              <w:rPr>
                <w:sz w:val="22"/>
                <w:szCs w:val="24"/>
              </w:rPr>
            </w:pPr>
            <w:r w:rsidRPr="00BC7A26">
              <w:rPr>
                <w:sz w:val="22"/>
              </w:rPr>
              <w:t>ШТ</w:t>
            </w:r>
          </w:p>
        </w:tc>
        <w:tc>
          <w:tcPr>
            <w:tcW w:w="1065" w:type="dxa"/>
          </w:tcPr>
          <w:p w14:paraId="4672790E" w14:textId="0CB752C3" w:rsidR="00BC7A26" w:rsidRPr="00BC7A26" w:rsidRDefault="00BC7A26" w:rsidP="00BC7A26">
            <w:pPr>
              <w:ind w:firstLine="0"/>
              <w:jc w:val="center"/>
              <w:rPr>
                <w:sz w:val="22"/>
                <w:szCs w:val="24"/>
              </w:rPr>
            </w:pPr>
            <w:r w:rsidRPr="00BC7A26">
              <w:rPr>
                <w:sz w:val="22"/>
              </w:rPr>
              <w:t>4</w:t>
            </w:r>
          </w:p>
        </w:tc>
        <w:tc>
          <w:tcPr>
            <w:tcW w:w="5103" w:type="dxa"/>
            <w:vAlign w:val="center"/>
          </w:tcPr>
          <w:p w14:paraId="5DE87ED4" w14:textId="64D59095" w:rsidR="00540A31" w:rsidRPr="00540A31" w:rsidRDefault="00540A31" w:rsidP="00540A31">
            <w:pPr>
              <w:ind w:firstLine="0"/>
              <w:jc w:val="left"/>
            </w:pPr>
            <w:r w:rsidRPr="00540A31">
              <w:t>Тип</w:t>
            </w:r>
            <w:r>
              <w:t xml:space="preserve"> </w:t>
            </w:r>
            <w:r w:rsidRPr="00540A31">
              <w:t>электрочайник</w:t>
            </w:r>
          </w:p>
          <w:p w14:paraId="7F113894" w14:textId="7C42A419" w:rsidR="00540A31" w:rsidRPr="00540A31" w:rsidRDefault="00540A31" w:rsidP="00540A31">
            <w:pPr>
              <w:ind w:firstLine="0"/>
              <w:jc w:val="left"/>
            </w:pPr>
            <w:r w:rsidRPr="00540A31">
              <w:t>Объем, в литрах</w:t>
            </w:r>
            <w:r>
              <w:t xml:space="preserve"> </w:t>
            </w:r>
            <w:r w:rsidRPr="00540A31">
              <w:t>1.7</w:t>
            </w:r>
          </w:p>
          <w:p w14:paraId="6FCF8C15" w14:textId="0D8BD6A6" w:rsidR="00540A31" w:rsidRPr="00540A31" w:rsidRDefault="00540A31" w:rsidP="00540A31">
            <w:pPr>
              <w:ind w:firstLine="0"/>
              <w:jc w:val="left"/>
            </w:pPr>
            <w:r w:rsidRPr="00540A31">
              <w:t>Потребляемая мощность, в Вт</w:t>
            </w:r>
            <w:r>
              <w:t xml:space="preserve"> </w:t>
            </w:r>
            <w:r w:rsidRPr="00540A31">
              <w:t>2200</w:t>
            </w:r>
          </w:p>
          <w:p w14:paraId="497AEC82" w14:textId="13B46B1E" w:rsidR="00540A31" w:rsidRPr="00540A31" w:rsidRDefault="00540A31" w:rsidP="00540A31">
            <w:pPr>
              <w:ind w:firstLine="0"/>
              <w:jc w:val="left"/>
            </w:pPr>
            <w:r w:rsidRPr="00540A31">
              <w:t>Нагревательный элемент</w:t>
            </w:r>
            <w:r>
              <w:t xml:space="preserve"> </w:t>
            </w:r>
            <w:r w:rsidRPr="00540A31">
              <w:t>скрытый нагревательный элемент</w:t>
            </w:r>
          </w:p>
          <w:p w14:paraId="48F7A1AA" w14:textId="00DD257D" w:rsidR="00540A31" w:rsidRPr="00540A31" w:rsidRDefault="00540A31" w:rsidP="00540A31">
            <w:pPr>
              <w:ind w:firstLine="0"/>
              <w:jc w:val="left"/>
            </w:pPr>
            <w:r w:rsidRPr="00540A31">
              <w:t>Индикация</w:t>
            </w:r>
            <w:r>
              <w:t xml:space="preserve"> </w:t>
            </w:r>
            <w:r w:rsidRPr="00540A31">
              <w:t>работы; нагрева; уровня воды</w:t>
            </w:r>
          </w:p>
          <w:p w14:paraId="65C01754" w14:textId="2B068E7A" w:rsidR="00540A31" w:rsidRPr="00540A31" w:rsidRDefault="00540A31" w:rsidP="00540A31">
            <w:pPr>
              <w:ind w:firstLine="0"/>
              <w:jc w:val="left"/>
            </w:pPr>
            <w:r w:rsidRPr="00540A31">
              <w:t>Внутренняя подсветка</w:t>
            </w:r>
            <w:r>
              <w:t xml:space="preserve"> </w:t>
            </w:r>
            <w:r w:rsidRPr="00540A31">
              <w:t>Да</w:t>
            </w:r>
          </w:p>
          <w:p w14:paraId="186ECC1A" w14:textId="257B0DCB" w:rsidR="00540A31" w:rsidRPr="00540A31" w:rsidRDefault="00540A31" w:rsidP="00540A31">
            <w:pPr>
              <w:ind w:firstLine="0"/>
              <w:jc w:val="left"/>
            </w:pPr>
            <w:r w:rsidRPr="00540A31">
              <w:t>Шкала уровня воды</w:t>
            </w:r>
            <w:r>
              <w:t xml:space="preserve"> </w:t>
            </w:r>
            <w:r w:rsidRPr="00540A31">
              <w:t>Да</w:t>
            </w:r>
          </w:p>
          <w:p w14:paraId="1A1EC858" w14:textId="5B89BD9E" w:rsidR="00540A31" w:rsidRPr="00540A31" w:rsidRDefault="00540A31" w:rsidP="00540A31">
            <w:pPr>
              <w:ind w:firstLine="0"/>
              <w:jc w:val="left"/>
            </w:pPr>
            <w:r w:rsidRPr="00540A31">
              <w:t>Защита</w:t>
            </w:r>
            <w:r>
              <w:t xml:space="preserve"> </w:t>
            </w:r>
            <w:r w:rsidRPr="00540A31">
              <w:t>от перегрева; от включения без воды; блокировка крышки</w:t>
            </w:r>
          </w:p>
          <w:p w14:paraId="404C579A" w14:textId="7691E023" w:rsidR="00540A31" w:rsidRPr="00540A31" w:rsidRDefault="00540A31" w:rsidP="00540A31">
            <w:pPr>
              <w:ind w:firstLine="0"/>
              <w:jc w:val="left"/>
            </w:pPr>
            <w:r w:rsidRPr="00540A31">
              <w:t>Фильтр от накипи в носике</w:t>
            </w:r>
            <w:r>
              <w:t xml:space="preserve"> </w:t>
            </w:r>
            <w:r w:rsidRPr="00540A31">
              <w:t>Да</w:t>
            </w:r>
          </w:p>
          <w:p w14:paraId="0D521B8A" w14:textId="126E9DCB" w:rsidR="00540A31" w:rsidRPr="00540A31" w:rsidRDefault="00540A31" w:rsidP="00540A31">
            <w:pPr>
              <w:ind w:firstLine="0"/>
              <w:jc w:val="left"/>
            </w:pPr>
            <w:r w:rsidRPr="00540A31">
              <w:t>Материал фильтра</w:t>
            </w:r>
            <w:r>
              <w:t xml:space="preserve"> </w:t>
            </w:r>
            <w:r w:rsidRPr="00540A31">
              <w:t>нейлон</w:t>
            </w:r>
          </w:p>
          <w:p w14:paraId="124FED82" w14:textId="24D15341" w:rsidR="00BC7A26" w:rsidRPr="00540A31" w:rsidRDefault="00540A31" w:rsidP="00540A31">
            <w:pPr>
              <w:ind w:firstLine="0"/>
              <w:jc w:val="left"/>
            </w:pPr>
            <w:r w:rsidRPr="00540A31">
              <w:t>Электропитание</w:t>
            </w:r>
            <w:r>
              <w:t xml:space="preserve"> </w:t>
            </w:r>
            <w:r w:rsidRPr="00540A31">
              <w:t>от сети</w:t>
            </w:r>
          </w:p>
        </w:tc>
      </w:tr>
      <w:tr w:rsidR="00BC7A26" w:rsidRPr="000E2973" w14:paraId="2C2FFFFF" w14:textId="77777777" w:rsidTr="00540A31">
        <w:trPr>
          <w:trHeight w:val="351"/>
        </w:trPr>
        <w:tc>
          <w:tcPr>
            <w:tcW w:w="1856" w:type="dxa"/>
            <w:gridSpan w:val="2"/>
          </w:tcPr>
          <w:p w14:paraId="3B5433FD" w14:textId="4B94D290" w:rsidR="00BC7A26" w:rsidRDefault="00BC7A26" w:rsidP="000E2973">
            <w:pPr>
              <w:ind w:hanging="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8521" w:type="dxa"/>
            <w:gridSpan w:val="4"/>
            <w:vAlign w:val="center"/>
          </w:tcPr>
          <w:p w14:paraId="5074CED7" w14:textId="0BC3E486" w:rsidR="00BC7A26" w:rsidRPr="000F0EA8" w:rsidRDefault="00BC7A26" w:rsidP="00EE1E42">
            <w:pPr>
              <w:ind w:firstLine="34"/>
              <w:jc w:val="center"/>
              <w:rPr>
                <w:sz w:val="24"/>
                <w:szCs w:val="24"/>
              </w:rPr>
            </w:pPr>
            <w:r w:rsidRPr="000F0EA8">
              <w:rPr>
                <w:sz w:val="24"/>
                <w:szCs w:val="24"/>
              </w:rPr>
              <w:t>Белгородская область, г. Белгород, пер. 5-й Заводской, 17</w:t>
            </w:r>
          </w:p>
        </w:tc>
      </w:tr>
      <w:tr w:rsidR="00BC7A26" w:rsidRPr="000E2973" w14:paraId="54C42CE2" w14:textId="77777777" w:rsidTr="00540A31">
        <w:trPr>
          <w:trHeight w:val="351"/>
        </w:trPr>
        <w:tc>
          <w:tcPr>
            <w:tcW w:w="1856" w:type="dxa"/>
            <w:gridSpan w:val="2"/>
          </w:tcPr>
          <w:p w14:paraId="521B903D" w14:textId="1953F2DB" w:rsidR="00BC7A26" w:rsidRDefault="00BC7A26" w:rsidP="000E2973">
            <w:pPr>
              <w:ind w:hanging="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Срок поставки</w:t>
            </w:r>
          </w:p>
        </w:tc>
        <w:tc>
          <w:tcPr>
            <w:tcW w:w="8521" w:type="dxa"/>
            <w:gridSpan w:val="4"/>
            <w:vAlign w:val="center"/>
          </w:tcPr>
          <w:p w14:paraId="70B116CA" w14:textId="53CAC557" w:rsidR="00BC7A26" w:rsidRPr="000F0EA8" w:rsidRDefault="00BC7A26" w:rsidP="00FF6156">
            <w:pPr>
              <w:ind w:firstLine="34"/>
              <w:jc w:val="center"/>
              <w:rPr>
                <w:sz w:val="24"/>
                <w:szCs w:val="24"/>
              </w:rPr>
            </w:pPr>
            <w:r w:rsidRPr="00BC7A26">
              <w:rPr>
                <w:sz w:val="24"/>
                <w:szCs w:val="24"/>
              </w:rPr>
              <w:t>с момента заключения договора до 30.11.2022 года по заявкам Заказчика. Срок исполнения 1 заявки в течение 10 календарных дней.</w:t>
            </w:r>
          </w:p>
        </w:tc>
      </w:tr>
    </w:tbl>
    <w:p w14:paraId="13AB776D" w14:textId="77777777" w:rsidR="00DC6665" w:rsidRPr="00C044E4" w:rsidRDefault="00DC6665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E5DA073" w14:textId="77777777" w:rsidR="00C85B11" w:rsidRPr="00C044E4" w:rsidRDefault="00C85B11" w:rsidP="006A227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C044E4">
        <w:rPr>
          <w:b/>
          <w:bCs/>
          <w:sz w:val="24"/>
          <w:szCs w:val="24"/>
        </w:rPr>
        <w:t>Общие требования</w:t>
      </w:r>
      <w:r w:rsidRPr="00C044E4">
        <w:rPr>
          <w:sz w:val="24"/>
          <w:szCs w:val="24"/>
        </w:rPr>
        <w:t xml:space="preserve">. </w:t>
      </w:r>
    </w:p>
    <w:p w14:paraId="6E5DA074" w14:textId="406B9602" w:rsidR="00C85B11" w:rsidRPr="00392B9C" w:rsidRDefault="00C85B11" w:rsidP="00392B9C">
      <w:pPr>
        <w:pStyle w:val="ad"/>
        <w:numPr>
          <w:ilvl w:val="1"/>
          <w:numId w:val="12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392B9C">
        <w:rPr>
          <w:sz w:val="24"/>
          <w:szCs w:val="24"/>
        </w:rPr>
        <w:t>К поставке допуска</w:t>
      </w:r>
      <w:r w:rsidR="00B02F27" w:rsidRPr="00392B9C">
        <w:rPr>
          <w:sz w:val="24"/>
          <w:szCs w:val="24"/>
        </w:rPr>
        <w:t>е</w:t>
      </w:r>
      <w:r w:rsidRPr="00392B9C">
        <w:rPr>
          <w:sz w:val="24"/>
          <w:szCs w:val="24"/>
        </w:rPr>
        <w:t xml:space="preserve">тся </w:t>
      </w:r>
      <w:r w:rsidR="000112A4" w:rsidRPr="00392B9C">
        <w:rPr>
          <w:sz w:val="24"/>
          <w:szCs w:val="24"/>
        </w:rPr>
        <w:t>продукция</w:t>
      </w:r>
      <w:r w:rsidRPr="00392B9C">
        <w:rPr>
          <w:sz w:val="24"/>
          <w:szCs w:val="24"/>
        </w:rPr>
        <w:t>, отвечающ</w:t>
      </w:r>
      <w:r w:rsidR="00833283" w:rsidRPr="00392B9C">
        <w:rPr>
          <w:sz w:val="24"/>
          <w:szCs w:val="24"/>
        </w:rPr>
        <w:t>ая</w:t>
      </w:r>
      <w:r w:rsidRPr="00392B9C">
        <w:rPr>
          <w:sz w:val="24"/>
          <w:szCs w:val="24"/>
        </w:rPr>
        <w:t xml:space="preserve"> следующим требованиям:</w:t>
      </w:r>
    </w:p>
    <w:p w14:paraId="33C85DD3" w14:textId="77777777" w:rsidR="00532785" w:rsidRPr="00C044E4" w:rsidRDefault="00532785" w:rsidP="00532785">
      <w:pPr>
        <w:pStyle w:val="ad"/>
        <w:numPr>
          <w:ilvl w:val="0"/>
          <w:numId w:val="9"/>
        </w:numPr>
        <w:tabs>
          <w:tab w:val="left" w:pos="1134"/>
        </w:tabs>
        <w:ind w:left="1134" w:hanging="850"/>
        <w:rPr>
          <w:sz w:val="24"/>
          <w:szCs w:val="24"/>
        </w:rPr>
      </w:pPr>
      <w:r w:rsidRPr="00C044E4">
        <w:rPr>
          <w:sz w:val="24"/>
          <w:szCs w:val="24"/>
        </w:rPr>
        <w:t>продукция должна быть новой, ранее не использованной;</w:t>
      </w:r>
    </w:p>
    <w:p w14:paraId="28C435BB" w14:textId="77777777" w:rsidR="00532785" w:rsidRPr="00C044E4" w:rsidRDefault="00532785" w:rsidP="00532785">
      <w:pPr>
        <w:pStyle w:val="ad"/>
        <w:numPr>
          <w:ilvl w:val="0"/>
          <w:numId w:val="9"/>
        </w:numPr>
        <w:tabs>
          <w:tab w:val="left" w:pos="1134"/>
          <w:tab w:val="left" w:pos="1560"/>
        </w:tabs>
        <w:ind w:left="0" w:firstLine="284"/>
        <w:rPr>
          <w:sz w:val="24"/>
          <w:szCs w:val="24"/>
        </w:rPr>
      </w:pPr>
      <w:r w:rsidRPr="00C044E4">
        <w:rPr>
          <w:sz w:val="24"/>
          <w:szCs w:val="24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14:paraId="0A4E04C1" w14:textId="32D3EF9A" w:rsidR="00532785" w:rsidRPr="00C044E4" w:rsidRDefault="00532785" w:rsidP="00532785">
      <w:pPr>
        <w:pStyle w:val="ad"/>
        <w:numPr>
          <w:ilvl w:val="0"/>
          <w:numId w:val="9"/>
        </w:numPr>
        <w:tabs>
          <w:tab w:val="left" w:pos="1134"/>
          <w:tab w:val="left" w:pos="1560"/>
        </w:tabs>
        <w:ind w:left="0" w:firstLine="284"/>
        <w:rPr>
          <w:color w:val="FF0000"/>
          <w:sz w:val="24"/>
          <w:szCs w:val="24"/>
        </w:rPr>
      </w:pPr>
      <w:r w:rsidRPr="00C044E4">
        <w:rPr>
          <w:sz w:val="24"/>
          <w:szCs w:val="24"/>
        </w:rPr>
        <w:t xml:space="preserve">для импортных материалов, а </w:t>
      </w:r>
      <w:r w:rsidR="00540A31" w:rsidRPr="00C044E4">
        <w:rPr>
          <w:sz w:val="24"/>
          <w:szCs w:val="24"/>
        </w:rPr>
        <w:t>также</w:t>
      </w:r>
      <w:r w:rsidRPr="00C044E4">
        <w:rPr>
          <w:sz w:val="24"/>
          <w:szCs w:val="24"/>
        </w:rPr>
        <w:t xml:space="preserve">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14:paraId="769ABAFF" w14:textId="3573CB9C" w:rsidR="00532785" w:rsidRPr="00C044E4" w:rsidRDefault="00532785" w:rsidP="002350A6">
      <w:pPr>
        <w:pStyle w:val="ad"/>
        <w:numPr>
          <w:ilvl w:val="0"/>
          <w:numId w:val="9"/>
        </w:numPr>
        <w:tabs>
          <w:tab w:val="left" w:pos="1134"/>
          <w:tab w:val="left" w:pos="1560"/>
        </w:tabs>
        <w:ind w:left="0" w:firstLine="284"/>
        <w:rPr>
          <w:color w:val="FF0000"/>
          <w:sz w:val="24"/>
          <w:szCs w:val="24"/>
        </w:rPr>
      </w:pPr>
      <w:r w:rsidRPr="00C044E4">
        <w:rPr>
          <w:sz w:val="24"/>
          <w:szCs w:val="24"/>
        </w:rPr>
        <w:t>наличие заключени</w:t>
      </w:r>
      <w:r w:rsidR="00FF6156">
        <w:rPr>
          <w:sz w:val="24"/>
          <w:szCs w:val="24"/>
        </w:rPr>
        <w:t>й</w:t>
      </w:r>
      <w:r w:rsidRPr="00C044E4">
        <w:rPr>
          <w:sz w:val="24"/>
          <w:szCs w:val="24"/>
        </w:rPr>
        <w:t xml:space="preserve"> и</w:t>
      </w:r>
      <w:r w:rsidR="00392B9C">
        <w:rPr>
          <w:sz w:val="24"/>
          <w:szCs w:val="24"/>
        </w:rPr>
        <w:t>ли</w:t>
      </w:r>
      <w:r w:rsidRPr="00C044E4">
        <w:rPr>
          <w:sz w:val="24"/>
          <w:szCs w:val="24"/>
        </w:rPr>
        <w:t xml:space="preserve"> други</w:t>
      </w:r>
      <w:r w:rsidR="00FF6156">
        <w:rPr>
          <w:sz w:val="24"/>
          <w:szCs w:val="24"/>
        </w:rPr>
        <w:t>х</w:t>
      </w:r>
      <w:r w:rsidRPr="00C044E4">
        <w:rPr>
          <w:sz w:val="24"/>
          <w:szCs w:val="24"/>
        </w:rPr>
        <w:t xml:space="preserve"> документ</w:t>
      </w:r>
      <w:r w:rsidR="00FF6156">
        <w:rPr>
          <w:sz w:val="24"/>
          <w:szCs w:val="24"/>
        </w:rPr>
        <w:t>ов</w:t>
      </w:r>
      <w:r w:rsidRPr="00C044E4">
        <w:rPr>
          <w:sz w:val="24"/>
          <w:szCs w:val="24"/>
        </w:rPr>
        <w:t>, устанавливающи</w:t>
      </w:r>
      <w:r w:rsidR="00FF6156">
        <w:rPr>
          <w:sz w:val="24"/>
          <w:szCs w:val="24"/>
        </w:rPr>
        <w:t>х</w:t>
      </w:r>
      <w:r w:rsidRPr="00C044E4">
        <w:rPr>
          <w:sz w:val="24"/>
          <w:szCs w:val="24"/>
        </w:rPr>
        <w:t xml:space="preserve"> требования к качеству и экологической безопасности продукции.</w:t>
      </w:r>
    </w:p>
    <w:p w14:paraId="6E5DA07E" w14:textId="7AE042D7" w:rsidR="00C85B11" w:rsidRPr="00260B2A" w:rsidRDefault="00E655E1" w:rsidP="00392B9C">
      <w:pPr>
        <w:pStyle w:val="ad"/>
        <w:numPr>
          <w:ilvl w:val="1"/>
          <w:numId w:val="12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260B2A">
        <w:rPr>
          <w:sz w:val="24"/>
          <w:szCs w:val="24"/>
        </w:rPr>
        <w:t xml:space="preserve"> должна</w:t>
      </w:r>
      <w:r w:rsidR="00C85B11" w:rsidRPr="00260B2A">
        <w:rPr>
          <w:sz w:val="24"/>
          <w:szCs w:val="24"/>
        </w:rPr>
        <w:t xml:space="preserve"> с</w:t>
      </w:r>
      <w:r w:rsidR="005D7C90" w:rsidRPr="00260B2A">
        <w:rPr>
          <w:sz w:val="24"/>
          <w:szCs w:val="24"/>
        </w:rPr>
        <w:t>оответствовать следующим требованиям</w:t>
      </w:r>
      <w:r w:rsidR="00C85B11" w:rsidRPr="00260B2A">
        <w:rPr>
          <w:sz w:val="24"/>
          <w:szCs w:val="24"/>
        </w:rPr>
        <w:t>:</w:t>
      </w:r>
    </w:p>
    <w:p w14:paraId="6E5DA07F" w14:textId="25CD3A48" w:rsidR="000112A4" w:rsidRPr="00C044E4" w:rsidRDefault="00390E4E" w:rsidP="00390E4E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490"/>
        <w:rPr>
          <w:sz w:val="24"/>
          <w:szCs w:val="24"/>
        </w:rPr>
      </w:pPr>
      <w:r w:rsidRPr="00390E4E">
        <w:rPr>
          <w:sz w:val="24"/>
          <w:szCs w:val="24"/>
        </w:rPr>
        <w:t>ГОСТ Р МЭК 60705-2011 Печи микровол</w:t>
      </w:r>
      <w:r>
        <w:rPr>
          <w:sz w:val="24"/>
          <w:szCs w:val="24"/>
        </w:rPr>
        <w:t xml:space="preserve">новые бытовые. Методы измерений </w:t>
      </w:r>
      <w:r w:rsidRPr="00390E4E">
        <w:rPr>
          <w:sz w:val="24"/>
          <w:szCs w:val="24"/>
        </w:rPr>
        <w:t>функциональных характеристик</w:t>
      </w:r>
      <w:r w:rsidR="000112A4" w:rsidRPr="00C044E4">
        <w:rPr>
          <w:sz w:val="24"/>
          <w:szCs w:val="24"/>
        </w:rPr>
        <w:t>.</w:t>
      </w:r>
    </w:p>
    <w:p w14:paraId="51147169" w14:textId="04246FA5" w:rsidR="00025C71" w:rsidRPr="00C044E4" w:rsidRDefault="00C85B11" w:rsidP="00392B9C">
      <w:pPr>
        <w:pStyle w:val="ad"/>
        <w:numPr>
          <w:ilvl w:val="1"/>
          <w:numId w:val="12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C044E4">
        <w:rPr>
          <w:sz w:val="24"/>
          <w:szCs w:val="24"/>
        </w:rPr>
        <w:t>Упаковка, транспортирование, условия и сроки хранения.</w:t>
      </w:r>
    </w:p>
    <w:p w14:paraId="47C7040D" w14:textId="7C16ED3D" w:rsidR="00025C71" w:rsidRPr="00C044E4" w:rsidRDefault="00025C71" w:rsidP="00025C71">
      <w:pPr>
        <w:tabs>
          <w:tab w:val="left" w:pos="1134"/>
          <w:tab w:val="left" w:pos="1560"/>
        </w:tabs>
        <w:ind w:firstLine="284"/>
        <w:rPr>
          <w:color w:val="FF0000"/>
          <w:sz w:val="24"/>
          <w:szCs w:val="24"/>
        </w:rPr>
      </w:pPr>
      <w:r w:rsidRPr="00C044E4">
        <w:rPr>
          <w:sz w:val="24"/>
          <w:szCs w:val="24"/>
        </w:rPr>
        <w:t>Упаковка, маркировка, временная антикоррозионная защита, транспортирование, условия и сроки хранения материалов, оборудования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</w:t>
      </w:r>
      <w:r w:rsidRPr="00C044E4">
        <w:rPr>
          <w:color w:val="FF0000"/>
          <w:sz w:val="24"/>
          <w:szCs w:val="24"/>
        </w:rPr>
        <w:t>.</w:t>
      </w:r>
    </w:p>
    <w:p w14:paraId="38F34CDA" w14:textId="3C8A7AC4" w:rsidR="00025C71" w:rsidRPr="00392B9C" w:rsidRDefault="00025C71" w:rsidP="00392B9C">
      <w:pPr>
        <w:pStyle w:val="ad"/>
        <w:numPr>
          <w:ilvl w:val="1"/>
          <w:numId w:val="12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392B9C">
        <w:rPr>
          <w:sz w:val="24"/>
          <w:szCs w:val="24"/>
        </w:rPr>
        <w:t xml:space="preserve">Срок изготовления </w:t>
      </w:r>
      <w:r w:rsidR="00E655E1">
        <w:rPr>
          <w:sz w:val="24"/>
          <w:szCs w:val="24"/>
        </w:rPr>
        <w:t>продукции</w:t>
      </w:r>
      <w:r w:rsidRPr="00392B9C">
        <w:rPr>
          <w:sz w:val="24"/>
          <w:szCs w:val="24"/>
        </w:rPr>
        <w:t xml:space="preserve"> должен быть не более полугода от момента поставки.</w:t>
      </w:r>
    </w:p>
    <w:p w14:paraId="6E5DA085" w14:textId="77777777" w:rsidR="00C85B11" w:rsidRPr="000F0EA8" w:rsidRDefault="00C85B11" w:rsidP="00650C37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 w:val="16"/>
          <w:szCs w:val="16"/>
        </w:rPr>
      </w:pPr>
    </w:p>
    <w:p w14:paraId="6E5DA086" w14:textId="0D859FBB" w:rsidR="00C85B11" w:rsidRPr="00C044E4" w:rsidRDefault="00C85B11" w:rsidP="006A227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C044E4">
        <w:rPr>
          <w:b/>
          <w:bCs/>
          <w:sz w:val="24"/>
          <w:szCs w:val="24"/>
        </w:rPr>
        <w:t>Гарантийные обязательства.</w:t>
      </w:r>
    </w:p>
    <w:p w14:paraId="6E5DA087" w14:textId="64200CF1" w:rsidR="00C85B11" w:rsidRPr="00C044E4" w:rsidRDefault="00C85B11" w:rsidP="00C85B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044E4">
        <w:rPr>
          <w:sz w:val="24"/>
          <w:szCs w:val="24"/>
        </w:rPr>
        <w:t xml:space="preserve">Гарантия на поставляемые </w:t>
      </w:r>
      <w:r w:rsidR="00E655E1">
        <w:rPr>
          <w:sz w:val="24"/>
          <w:szCs w:val="24"/>
        </w:rPr>
        <w:t>товары</w:t>
      </w:r>
      <w:r w:rsidRPr="00C044E4">
        <w:rPr>
          <w:sz w:val="24"/>
          <w:szCs w:val="24"/>
        </w:rPr>
        <w:t xml:space="preserve"> должна распространяться не менее чем на 24 месяца. Время начала исчисления гарантийного срока – с момента их ввода в эксплуатацию. Поставщик должен за свой </w:t>
      </w:r>
      <w:r w:rsidR="00946077" w:rsidRPr="00C044E4">
        <w:rPr>
          <w:sz w:val="24"/>
          <w:szCs w:val="24"/>
        </w:rPr>
        <w:t>счет и сроки</w:t>
      </w:r>
      <w:r w:rsidRPr="00C044E4">
        <w:rPr>
          <w:sz w:val="24"/>
          <w:szCs w:val="24"/>
        </w:rPr>
        <w:t>, согласованные с Покупателем,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E5DA088" w14:textId="4768B736" w:rsidR="00C85B11" w:rsidRPr="000F0EA8" w:rsidRDefault="00C85B11" w:rsidP="00C85B11">
      <w:pPr>
        <w:pStyle w:val="ad"/>
        <w:tabs>
          <w:tab w:val="left" w:pos="1560"/>
        </w:tabs>
        <w:spacing w:line="276" w:lineRule="auto"/>
        <w:ind w:left="0" w:firstLine="709"/>
        <w:rPr>
          <w:sz w:val="16"/>
          <w:szCs w:val="16"/>
        </w:rPr>
      </w:pPr>
    </w:p>
    <w:p w14:paraId="2B49DA36" w14:textId="1F6D28C7" w:rsidR="00E84C7F" w:rsidRPr="00C044E4" w:rsidRDefault="00C85B11" w:rsidP="00E84C7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4"/>
          <w:szCs w:val="24"/>
        </w:rPr>
      </w:pPr>
      <w:r w:rsidRPr="00C044E4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6E5DA08B" w14:textId="65CC62D8" w:rsidR="00C85B11" w:rsidRPr="00C044E4" w:rsidRDefault="00E84C7F" w:rsidP="00E84C7F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 w:rsidRPr="00C044E4">
        <w:rPr>
          <w:sz w:val="24"/>
          <w:szCs w:val="24"/>
        </w:rPr>
        <w:t xml:space="preserve">           Поставляемая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 лет.</w:t>
      </w:r>
    </w:p>
    <w:p w14:paraId="2494FB05" w14:textId="17E4F52C" w:rsidR="00E84C7F" w:rsidRPr="000F0EA8" w:rsidRDefault="00E84C7F" w:rsidP="00E84C7F">
      <w:pPr>
        <w:pStyle w:val="ad"/>
        <w:tabs>
          <w:tab w:val="left" w:pos="1560"/>
        </w:tabs>
        <w:spacing w:line="276" w:lineRule="auto"/>
        <w:ind w:left="0" w:firstLine="0"/>
        <w:rPr>
          <w:sz w:val="16"/>
          <w:szCs w:val="16"/>
        </w:rPr>
      </w:pPr>
    </w:p>
    <w:p w14:paraId="6EEB16AE" w14:textId="40D10DA7" w:rsidR="00E84C7F" w:rsidRPr="00C044E4" w:rsidRDefault="00C85B11" w:rsidP="00E84C7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C044E4">
        <w:rPr>
          <w:b/>
          <w:bCs/>
          <w:sz w:val="24"/>
          <w:szCs w:val="24"/>
        </w:rPr>
        <w:t xml:space="preserve">Маркировка, состав технической и </w:t>
      </w:r>
      <w:proofErr w:type="gramStart"/>
      <w:r w:rsidRPr="00C044E4">
        <w:rPr>
          <w:b/>
          <w:bCs/>
          <w:sz w:val="24"/>
          <w:szCs w:val="24"/>
        </w:rPr>
        <w:t>эксплуатационной  документации</w:t>
      </w:r>
      <w:proofErr w:type="gramEnd"/>
      <w:r w:rsidRPr="00C044E4">
        <w:rPr>
          <w:b/>
          <w:bCs/>
          <w:sz w:val="24"/>
          <w:szCs w:val="24"/>
        </w:rPr>
        <w:t>.</w:t>
      </w:r>
    </w:p>
    <w:p w14:paraId="55D5B475" w14:textId="551B00E9" w:rsidR="00E84C7F" w:rsidRPr="00C044E4" w:rsidRDefault="00E84C7F" w:rsidP="00E84C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044E4">
        <w:rPr>
          <w:szCs w:val="24"/>
        </w:rPr>
        <w:t xml:space="preserve">В комплект поставки для каждой партии должны входить документы: </w:t>
      </w:r>
    </w:p>
    <w:p w14:paraId="0278D243" w14:textId="72DA3282" w:rsidR="00E84C7F" w:rsidRPr="00C044E4" w:rsidRDefault="00E84C7F" w:rsidP="00E84C7F">
      <w:pPr>
        <w:pStyle w:val="ad"/>
        <w:numPr>
          <w:ilvl w:val="0"/>
          <w:numId w:val="10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044E4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7026FB13" w14:textId="2637E37A" w:rsidR="00E84C7F" w:rsidRPr="00C044E4" w:rsidRDefault="00E84C7F" w:rsidP="00E84C7F">
      <w:pPr>
        <w:pStyle w:val="ad"/>
        <w:numPr>
          <w:ilvl w:val="0"/>
          <w:numId w:val="10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044E4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227B0496" w14:textId="6F419047" w:rsidR="00E84C7F" w:rsidRPr="00C044E4" w:rsidRDefault="00E84C7F" w:rsidP="00E84C7F">
      <w:pPr>
        <w:pStyle w:val="ad"/>
        <w:numPr>
          <w:ilvl w:val="0"/>
          <w:numId w:val="10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044E4">
        <w:rPr>
          <w:sz w:val="24"/>
          <w:szCs w:val="24"/>
        </w:rPr>
        <w:t>сертификат качества, соответствия и свидетельство о приемке на партию поставляемого оборудования, на русском языке.</w:t>
      </w:r>
    </w:p>
    <w:p w14:paraId="646BC27C" w14:textId="3CF25895" w:rsidR="00E84C7F" w:rsidRPr="00C044E4" w:rsidRDefault="00E84C7F" w:rsidP="00E84C7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044E4">
        <w:rPr>
          <w:sz w:val="24"/>
          <w:szCs w:val="24"/>
        </w:rPr>
        <w:t xml:space="preserve">Маркировка должна быть нанесена на видном месте и содержать следующие данные: </w:t>
      </w:r>
    </w:p>
    <w:p w14:paraId="151100A4" w14:textId="32C454AA" w:rsidR="00E84C7F" w:rsidRPr="00C044E4" w:rsidRDefault="00E84C7F" w:rsidP="00E84C7F">
      <w:pPr>
        <w:pStyle w:val="ad"/>
        <w:numPr>
          <w:ilvl w:val="0"/>
          <w:numId w:val="10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C044E4">
        <w:rPr>
          <w:sz w:val="24"/>
          <w:szCs w:val="24"/>
        </w:rPr>
        <w:t>обозначение типа;</w:t>
      </w:r>
    </w:p>
    <w:p w14:paraId="48525524" w14:textId="0B3EA671" w:rsidR="00E84C7F" w:rsidRPr="00C044E4" w:rsidRDefault="00E84C7F" w:rsidP="00E84C7F">
      <w:pPr>
        <w:pStyle w:val="ad"/>
        <w:numPr>
          <w:ilvl w:val="0"/>
          <w:numId w:val="10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C044E4">
        <w:rPr>
          <w:sz w:val="24"/>
          <w:szCs w:val="24"/>
        </w:rPr>
        <w:t>товарный знак предприятия-изготовителя.</w:t>
      </w:r>
    </w:p>
    <w:p w14:paraId="19991D72" w14:textId="48C21C12" w:rsidR="00E84C7F" w:rsidRPr="00C044E4" w:rsidRDefault="00E84C7F" w:rsidP="00E84C7F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044E4">
        <w:rPr>
          <w:sz w:val="24"/>
          <w:szCs w:val="24"/>
        </w:rPr>
        <w:lastRenderedPageBreak/>
        <w:t>Место и способ нанесения маркировки должны быть указаны в нормативно-</w:t>
      </w:r>
      <w:proofErr w:type="gramStart"/>
      <w:r w:rsidRPr="00C044E4">
        <w:rPr>
          <w:sz w:val="24"/>
          <w:szCs w:val="24"/>
        </w:rPr>
        <w:t>технической  документации</w:t>
      </w:r>
      <w:proofErr w:type="gramEnd"/>
      <w:r w:rsidRPr="00C044E4">
        <w:rPr>
          <w:sz w:val="24"/>
          <w:szCs w:val="24"/>
        </w:rPr>
        <w:t>.</w:t>
      </w:r>
    </w:p>
    <w:p w14:paraId="55B9D964" w14:textId="6747E6BE" w:rsidR="00E84C7F" w:rsidRPr="00C044E4" w:rsidRDefault="00E84C7F" w:rsidP="000A37C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044E4">
        <w:rPr>
          <w:sz w:val="24"/>
          <w:szCs w:val="24"/>
        </w:rPr>
        <w:t>По всем видам поставляемой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2.601-2006 «Эксплуатационные документы» по монтажу, обеспечению правильной и безопасной эксплуатации, технического обслуживания поставляемой продукции.</w:t>
      </w:r>
    </w:p>
    <w:p w14:paraId="30E43FAE" w14:textId="599128A2" w:rsidR="000A37CB" w:rsidRPr="000F0EA8" w:rsidRDefault="000A37CB" w:rsidP="000A37CB">
      <w:pPr>
        <w:pStyle w:val="ad"/>
        <w:tabs>
          <w:tab w:val="left" w:pos="1560"/>
        </w:tabs>
        <w:ind w:left="0" w:firstLine="709"/>
        <w:rPr>
          <w:sz w:val="16"/>
          <w:szCs w:val="16"/>
        </w:rPr>
      </w:pPr>
    </w:p>
    <w:p w14:paraId="6E5DA094" w14:textId="53061643" w:rsidR="00C85B11" w:rsidRPr="00C044E4" w:rsidRDefault="00C85B11" w:rsidP="006A227A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044E4">
        <w:rPr>
          <w:b/>
          <w:bCs/>
          <w:sz w:val="24"/>
          <w:szCs w:val="24"/>
        </w:rPr>
        <w:t>Правила приемки продукции.</w:t>
      </w:r>
    </w:p>
    <w:p w14:paraId="681A5CD0" w14:textId="1B8258DA" w:rsidR="00C044E4" w:rsidRPr="00C044E4" w:rsidRDefault="00C044E4" w:rsidP="00C044E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044E4">
        <w:rPr>
          <w:szCs w:val="24"/>
        </w:rPr>
        <w:t>Каждая партия должна пройти входной контро</w:t>
      </w:r>
      <w:r w:rsidR="00F02A9C">
        <w:rPr>
          <w:szCs w:val="24"/>
        </w:rPr>
        <w:t>ль, осуществляемый представителем</w:t>
      </w:r>
      <w:r w:rsidRPr="00C044E4">
        <w:rPr>
          <w:szCs w:val="24"/>
        </w:rPr>
        <w:t xml:space="preserve"> филиал</w:t>
      </w:r>
      <w:r w:rsidR="00F02A9C">
        <w:rPr>
          <w:szCs w:val="24"/>
        </w:rPr>
        <w:t>а</w:t>
      </w:r>
      <w:r w:rsidRPr="00C044E4">
        <w:rPr>
          <w:szCs w:val="24"/>
        </w:rPr>
        <w:t xml:space="preserve"> ПАО «</w:t>
      </w:r>
      <w:proofErr w:type="spellStart"/>
      <w:r w:rsidR="00946077">
        <w:rPr>
          <w:szCs w:val="24"/>
        </w:rPr>
        <w:t>Россети</w:t>
      </w:r>
      <w:proofErr w:type="spellEnd"/>
      <w:r w:rsidR="00946077">
        <w:rPr>
          <w:szCs w:val="24"/>
        </w:rPr>
        <w:t xml:space="preserve"> Центр</w:t>
      </w:r>
      <w:r w:rsidRPr="00C044E4">
        <w:rPr>
          <w:szCs w:val="24"/>
        </w:rPr>
        <w:t>»</w:t>
      </w:r>
      <w:r w:rsidR="00F02A9C">
        <w:rPr>
          <w:szCs w:val="24"/>
        </w:rPr>
        <w:t xml:space="preserve"> - «Белгородэнерго»</w:t>
      </w:r>
      <w:r w:rsidRPr="00C044E4">
        <w:rPr>
          <w:szCs w:val="24"/>
        </w:rPr>
        <w:t xml:space="preserve"> при получении их на склад.</w:t>
      </w:r>
    </w:p>
    <w:p w14:paraId="56679032" w14:textId="3078F569" w:rsidR="00C044E4" w:rsidRPr="00C044E4" w:rsidRDefault="00C044E4" w:rsidP="00392B9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044E4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D09B2BA" w14:textId="21BFEB2B" w:rsidR="00C044E4" w:rsidRDefault="00C044E4" w:rsidP="00C85B1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6E5DA097" w14:textId="1BCCB971" w:rsidR="00C85B11" w:rsidRDefault="00C85B11" w:rsidP="00C85B11">
      <w:pPr>
        <w:rPr>
          <w:sz w:val="26"/>
          <w:szCs w:val="26"/>
        </w:rPr>
      </w:pPr>
    </w:p>
    <w:p w14:paraId="0814EE5A" w14:textId="7AEF0C2A" w:rsidR="00390E4E" w:rsidRPr="00612811" w:rsidRDefault="00390E4E" w:rsidP="000F0EA8">
      <w:pPr>
        <w:ind w:firstLine="0"/>
        <w:rPr>
          <w:sz w:val="24"/>
          <w:szCs w:val="24"/>
        </w:rPr>
      </w:pPr>
      <w:r>
        <w:rPr>
          <w:sz w:val="24"/>
          <w:szCs w:val="24"/>
        </w:rPr>
        <w:t>Заместитель главного инженера по эксплуатации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46077">
        <w:rPr>
          <w:sz w:val="24"/>
          <w:szCs w:val="24"/>
        </w:rPr>
        <w:t>С.А. Макеев</w:t>
      </w:r>
    </w:p>
    <w:sectPr w:rsidR="00390E4E" w:rsidRPr="00612811" w:rsidSect="00260B2A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DBB1EE" w14:textId="77777777" w:rsidR="001714BB" w:rsidRDefault="001714BB">
      <w:r>
        <w:separator/>
      </w:r>
    </w:p>
  </w:endnote>
  <w:endnote w:type="continuationSeparator" w:id="0">
    <w:p w14:paraId="017EAB0D" w14:textId="77777777" w:rsidR="001714BB" w:rsidRDefault="00171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AD305A" w14:textId="77777777" w:rsidR="001714BB" w:rsidRDefault="001714BB">
      <w:r>
        <w:separator/>
      </w:r>
    </w:p>
  </w:footnote>
  <w:footnote w:type="continuationSeparator" w:id="0">
    <w:p w14:paraId="4E6787E3" w14:textId="77777777" w:rsidR="001714BB" w:rsidRDefault="001714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DA0A1" w14:textId="77777777" w:rsidR="002F3628" w:rsidRDefault="00452D5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F362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F3628">
      <w:rPr>
        <w:rStyle w:val="a7"/>
        <w:noProof/>
      </w:rPr>
      <w:t>1</w:t>
    </w:r>
    <w:r>
      <w:rPr>
        <w:rStyle w:val="a7"/>
      </w:rPr>
      <w:fldChar w:fldCharType="end"/>
    </w:r>
  </w:p>
  <w:p w14:paraId="6E5DA0A2" w14:textId="77777777" w:rsidR="002F3628" w:rsidRDefault="002F3628">
    <w:pPr>
      <w:pStyle w:val="a6"/>
      <w:ind w:right="360"/>
    </w:pPr>
  </w:p>
  <w:p w14:paraId="6E5DA0A3" w14:textId="77777777" w:rsidR="002F3628" w:rsidRDefault="002F3628"/>
  <w:p w14:paraId="6E5DA0A4" w14:textId="77777777" w:rsidR="002F3628" w:rsidRDefault="002F3628"/>
  <w:p w14:paraId="6E5DA0A5" w14:textId="77777777" w:rsidR="002F3628" w:rsidRDefault="002F362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07480"/>
    <w:multiLevelType w:val="multilevel"/>
    <w:tmpl w:val="37621228"/>
    <w:lvl w:ilvl="0">
      <w:start w:val="1"/>
      <w:numFmt w:val="decimal"/>
      <w:lvlText w:val="%1"/>
      <w:lvlJc w:val="left"/>
      <w:pPr>
        <w:ind w:left="1110" w:hanging="111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1819" w:hanging="111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2528" w:hanging="111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3237" w:hanging="111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3946" w:hanging="111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4655" w:hanging="111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4"/>
      </w:rPr>
    </w:lvl>
  </w:abstractNum>
  <w:abstractNum w:abstractNumId="3" w15:restartNumberingAfterBreak="0">
    <w:nsid w:val="33EC0FA3"/>
    <w:multiLevelType w:val="multilevel"/>
    <w:tmpl w:val="140C62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3">
      <w:start w:val="4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35A703FD"/>
    <w:multiLevelType w:val="multilevel"/>
    <w:tmpl w:val="5B9CF3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A6550B4"/>
    <w:multiLevelType w:val="multilevel"/>
    <w:tmpl w:val="5B9CF3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7"/>
  </w:num>
  <w:num w:numId="5">
    <w:abstractNumId w:val="1"/>
  </w:num>
  <w:num w:numId="6">
    <w:abstractNumId w:val="9"/>
  </w:num>
  <w:num w:numId="7">
    <w:abstractNumId w:val="3"/>
  </w:num>
  <w:num w:numId="8">
    <w:abstractNumId w:val="2"/>
  </w:num>
  <w:num w:numId="9">
    <w:abstractNumId w:val="10"/>
  </w:num>
  <w:num w:numId="10">
    <w:abstractNumId w:val="11"/>
  </w:num>
  <w:num w:numId="11">
    <w:abstractNumId w:val="5"/>
  </w:num>
  <w:num w:numId="12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2A4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5C71"/>
    <w:rsid w:val="00026ECC"/>
    <w:rsid w:val="00027351"/>
    <w:rsid w:val="000312FC"/>
    <w:rsid w:val="0003144D"/>
    <w:rsid w:val="00031516"/>
    <w:rsid w:val="00032681"/>
    <w:rsid w:val="00036612"/>
    <w:rsid w:val="00036C46"/>
    <w:rsid w:val="00040F67"/>
    <w:rsid w:val="00042AAD"/>
    <w:rsid w:val="00042ABF"/>
    <w:rsid w:val="00044383"/>
    <w:rsid w:val="0004514A"/>
    <w:rsid w:val="00045CC0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1212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37CB"/>
    <w:rsid w:val="000A6598"/>
    <w:rsid w:val="000B068C"/>
    <w:rsid w:val="000B5D7C"/>
    <w:rsid w:val="000B7290"/>
    <w:rsid w:val="000B7329"/>
    <w:rsid w:val="000B7484"/>
    <w:rsid w:val="000C0E47"/>
    <w:rsid w:val="000C1647"/>
    <w:rsid w:val="000C2897"/>
    <w:rsid w:val="000C41EF"/>
    <w:rsid w:val="000C69C2"/>
    <w:rsid w:val="000C6D57"/>
    <w:rsid w:val="000C6FE0"/>
    <w:rsid w:val="000C7CFF"/>
    <w:rsid w:val="000D0F91"/>
    <w:rsid w:val="000D162D"/>
    <w:rsid w:val="000D24B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2973"/>
    <w:rsid w:val="000E3EB7"/>
    <w:rsid w:val="000E4A78"/>
    <w:rsid w:val="000E4F6C"/>
    <w:rsid w:val="000E5B19"/>
    <w:rsid w:val="000E623D"/>
    <w:rsid w:val="000E775A"/>
    <w:rsid w:val="000E79D9"/>
    <w:rsid w:val="000F0181"/>
    <w:rsid w:val="000F08B9"/>
    <w:rsid w:val="000F0EA8"/>
    <w:rsid w:val="000F17BC"/>
    <w:rsid w:val="000F3D73"/>
    <w:rsid w:val="000F43CF"/>
    <w:rsid w:val="000F4E96"/>
    <w:rsid w:val="000F55DB"/>
    <w:rsid w:val="000F6F5B"/>
    <w:rsid w:val="000F720B"/>
    <w:rsid w:val="00100081"/>
    <w:rsid w:val="00101290"/>
    <w:rsid w:val="00101DD6"/>
    <w:rsid w:val="00104E1F"/>
    <w:rsid w:val="00106130"/>
    <w:rsid w:val="00106257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14BB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41CA"/>
    <w:rsid w:val="00195AEF"/>
    <w:rsid w:val="00195E7E"/>
    <w:rsid w:val="0019600E"/>
    <w:rsid w:val="001962A5"/>
    <w:rsid w:val="001962E5"/>
    <w:rsid w:val="00196802"/>
    <w:rsid w:val="001A06CA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061E0"/>
    <w:rsid w:val="0021292B"/>
    <w:rsid w:val="00213168"/>
    <w:rsid w:val="0021474F"/>
    <w:rsid w:val="00220881"/>
    <w:rsid w:val="00220A08"/>
    <w:rsid w:val="00220A91"/>
    <w:rsid w:val="00221D18"/>
    <w:rsid w:val="00222F3F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0A6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467D"/>
    <w:rsid w:val="00260A64"/>
    <w:rsid w:val="00260B2A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2F48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011B"/>
    <w:rsid w:val="002D1182"/>
    <w:rsid w:val="002D1202"/>
    <w:rsid w:val="002D133C"/>
    <w:rsid w:val="002D427F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14FA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60E"/>
    <w:rsid w:val="00314E5D"/>
    <w:rsid w:val="0031510C"/>
    <w:rsid w:val="003157A5"/>
    <w:rsid w:val="00317A80"/>
    <w:rsid w:val="00317B27"/>
    <w:rsid w:val="00320314"/>
    <w:rsid w:val="003203C6"/>
    <w:rsid w:val="003209FA"/>
    <w:rsid w:val="00322480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0C05"/>
    <w:rsid w:val="00353334"/>
    <w:rsid w:val="0035538F"/>
    <w:rsid w:val="00355F50"/>
    <w:rsid w:val="00360045"/>
    <w:rsid w:val="00360691"/>
    <w:rsid w:val="0036072F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0E4E"/>
    <w:rsid w:val="0039125C"/>
    <w:rsid w:val="003918DA"/>
    <w:rsid w:val="00391F3C"/>
    <w:rsid w:val="00392B9C"/>
    <w:rsid w:val="00393C53"/>
    <w:rsid w:val="003951BD"/>
    <w:rsid w:val="003957FA"/>
    <w:rsid w:val="0039649E"/>
    <w:rsid w:val="00396FD8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338D"/>
    <w:rsid w:val="00435F58"/>
    <w:rsid w:val="00436FCD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2D58"/>
    <w:rsid w:val="0045572F"/>
    <w:rsid w:val="004559BA"/>
    <w:rsid w:val="0045645B"/>
    <w:rsid w:val="004565EB"/>
    <w:rsid w:val="00460AA5"/>
    <w:rsid w:val="00460E85"/>
    <w:rsid w:val="00461E48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17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2EE0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29F"/>
    <w:rsid w:val="00501954"/>
    <w:rsid w:val="00505047"/>
    <w:rsid w:val="005059BF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85"/>
    <w:rsid w:val="005327F9"/>
    <w:rsid w:val="00533505"/>
    <w:rsid w:val="00533874"/>
    <w:rsid w:val="00534713"/>
    <w:rsid w:val="00536758"/>
    <w:rsid w:val="005374BC"/>
    <w:rsid w:val="00537902"/>
    <w:rsid w:val="00537ECE"/>
    <w:rsid w:val="00537ED9"/>
    <w:rsid w:val="00540261"/>
    <w:rsid w:val="00540A3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09AF"/>
    <w:rsid w:val="00551A69"/>
    <w:rsid w:val="00553C3F"/>
    <w:rsid w:val="005543CD"/>
    <w:rsid w:val="005571F6"/>
    <w:rsid w:val="00557871"/>
    <w:rsid w:val="00557B63"/>
    <w:rsid w:val="0056133F"/>
    <w:rsid w:val="005630A8"/>
    <w:rsid w:val="00563F7B"/>
    <w:rsid w:val="00567732"/>
    <w:rsid w:val="00567774"/>
    <w:rsid w:val="00567CD4"/>
    <w:rsid w:val="00573631"/>
    <w:rsid w:val="00573BB4"/>
    <w:rsid w:val="0057500D"/>
    <w:rsid w:val="00577D10"/>
    <w:rsid w:val="00580347"/>
    <w:rsid w:val="005808C8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4D31"/>
    <w:rsid w:val="005B04A3"/>
    <w:rsid w:val="005B1FEA"/>
    <w:rsid w:val="005B2069"/>
    <w:rsid w:val="005B2A00"/>
    <w:rsid w:val="005B2A09"/>
    <w:rsid w:val="005B3271"/>
    <w:rsid w:val="005B47B7"/>
    <w:rsid w:val="005B525E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C90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0D62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088"/>
    <w:rsid w:val="006508DF"/>
    <w:rsid w:val="00650C37"/>
    <w:rsid w:val="00650F70"/>
    <w:rsid w:val="00650FF3"/>
    <w:rsid w:val="006512FD"/>
    <w:rsid w:val="00651664"/>
    <w:rsid w:val="00652856"/>
    <w:rsid w:val="00655579"/>
    <w:rsid w:val="00655BD4"/>
    <w:rsid w:val="00656B8E"/>
    <w:rsid w:val="00657166"/>
    <w:rsid w:val="0065763B"/>
    <w:rsid w:val="0066047C"/>
    <w:rsid w:val="00661675"/>
    <w:rsid w:val="0066235C"/>
    <w:rsid w:val="006626DA"/>
    <w:rsid w:val="00663818"/>
    <w:rsid w:val="00664FBF"/>
    <w:rsid w:val="00665196"/>
    <w:rsid w:val="00667142"/>
    <w:rsid w:val="0066735A"/>
    <w:rsid w:val="0067198B"/>
    <w:rsid w:val="00673317"/>
    <w:rsid w:val="00673641"/>
    <w:rsid w:val="00676792"/>
    <w:rsid w:val="006806A9"/>
    <w:rsid w:val="00681C28"/>
    <w:rsid w:val="006837DC"/>
    <w:rsid w:val="006841FC"/>
    <w:rsid w:val="0069133E"/>
    <w:rsid w:val="00691E00"/>
    <w:rsid w:val="0069481B"/>
    <w:rsid w:val="00696EAC"/>
    <w:rsid w:val="00697D58"/>
    <w:rsid w:val="006A1DE4"/>
    <w:rsid w:val="006A227A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193C"/>
    <w:rsid w:val="006C3726"/>
    <w:rsid w:val="006C4CFA"/>
    <w:rsid w:val="006C75F1"/>
    <w:rsid w:val="006C7720"/>
    <w:rsid w:val="006C784A"/>
    <w:rsid w:val="006D1137"/>
    <w:rsid w:val="006D1836"/>
    <w:rsid w:val="006D21E8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39B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9D6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15D4"/>
    <w:rsid w:val="007A2954"/>
    <w:rsid w:val="007A29DD"/>
    <w:rsid w:val="007A3472"/>
    <w:rsid w:val="007A535B"/>
    <w:rsid w:val="007B0386"/>
    <w:rsid w:val="007B072A"/>
    <w:rsid w:val="007B0F2C"/>
    <w:rsid w:val="007B18A5"/>
    <w:rsid w:val="007B226C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70"/>
    <w:rsid w:val="007C51F0"/>
    <w:rsid w:val="007C5772"/>
    <w:rsid w:val="007C6AE3"/>
    <w:rsid w:val="007D158D"/>
    <w:rsid w:val="007D16CC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3538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2222"/>
    <w:rsid w:val="008032FE"/>
    <w:rsid w:val="008046D6"/>
    <w:rsid w:val="00806508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04C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28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1C93"/>
    <w:rsid w:val="00853BF9"/>
    <w:rsid w:val="008546A6"/>
    <w:rsid w:val="008561B8"/>
    <w:rsid w:val="008574C3"/>
    <w:rsid w:val="00857D4B"/>
    <w:rsid w:val="008609FF"/>
    <w:rsid w:val="0086167B"/>
    <w:rsid w:val="00862ADF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1CE1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B4B0F"/>
    <w:rsid w:val="008C09F5"/>
    <w:rsid w:val="008C20E5"/>
    <w:rsid w:val="008C2337"/>
    <w:rsid w:val="008C3F61"/>
    <w:rsid w:val="008C4722"/>
    <w:rsid w:val="008C59F1"/>
    <w:rsid w:val="008C71BA"/>
    <w:rsid w:val="008C7C36"/>
    <w:rsid w:val="008C7E11"/>
    <w:rsid w:val="008D0668"/>
    <w:rsid w:val="008D0A11"/>
    <w:rsid w:val="008D0CF7"/>
    <w:rsid w:val="008D16AA"/>
    <w:rsid w:val="008D1F90"/>
    <w:rsid w:val="008D224A"/>
    <w:rsid w:val="008D337E"/>
    <w:rsid w:val="008D35FD"/>
    <w:rsid w:val="008D3ED5"/>
    <w:rsid w:val="008D419C"/>
    <w:rsid w:val="008D4513"/>
    <w:rsid w:val="008D554A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2713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04602"/>
    <w:rsid w:val="00910A7C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077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3CDE"/>
    <w:rsid w:val="00964ACD"/>
    <w:rsid w:val="00965099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9B7"/>
    <w:rsid w:val="00991BDD"/>
    <w:rsid w:val="00992BF9"/>
    <w:rsid w:val="0099327E"/>
    <w:rsid w:val="00993A3E"/>
    <w:rsid w:val="009A096B"/>
    <w:rsid w:val="009A0B98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4818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374"/>
    <w:rsid w:val="009F3FFE"/>
    <w:rsid w:val="009F4485"/>
    <w:rsid w:val="009F46FA"/>
    <w:rsid w:val="009F6670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0642"/>
    <w:rsid w:val="00AA196E"/>
    <w:rsid w:val="00AA1FFE"/>
    <w:rsid w:val="00AA239F"/>
    <w:rsid w:val="00AA2CDA"/>
    <w:rsid w:val="00AA4AE3"/>
    <w:rsid w:val="00AA52F6"/>
    <w:rsid w:val="00AA6A26"/>
    <w:rsid w:val="00AA6FEE"/>
    <w:rsid w:val="00AA7EBB"/>
    <w:rsid w:val="00AB0945"/>
    <w:rsid w:val="00AB0CD0"/>
    <w:rsid w:val="00AB1C4B"/>
    <w:rsid w:val="00AB4C30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40AB"/>
    <w:rsid w:val="00AE7BDC"/>
    <w:rsid w:val="00AF2248"/>
    <w:rsid w:val="00AF3C16"/>
    <w:rsid w:val="00AF5C3C"/>
    <w:rsid w:val="00AF5ECA"/>
    <w:rsid w:val="00AF71B7"/>
    <w:rsid w:val="00AF7208"/>
    <w:rsid w:val="00B010B8"/>
    <w:rsid w:val="00B01DC4"/>
    <w:rsid w:val="00B024AB"/>
    <w:rsid w:val="00B02F27"/>
    <w:rsid w:val="00B048E3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3E80"/>
    <w:rsid w:val="00B152F1"/>
    <w:rsid w:val="00B156A3"/>
    <w:rsid w:val="00B1601B"/>
    <w:rsid w:val="00B22829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B8D"/>
    <w:rsid w:val="00B51EB6"/>
    <w:rsid w:val="00B54E2D"/>
    <w:rsid w:val="00B55DE6"/>
    <w:rsid w:val="00B56788"/>
    <w:rsid w:val="00B57303"/>
    <w:rsid w:val="00B57A29"/>
    <w:rsid w:val="00B60629"/>
    <w:rsid w:val="00B617BF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2FC7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4DB3"/>
    <w:rsid w:val="00BC5221"/>
    <w:rsid w:val="00BC5550"/>
    <w:rsid w:val="00BC557F"/>
    <w:rsid w:val="00BC5631"/>
    <w:rsid w:val="00BC5975"/>
    <w:rsid w:val="00BC6724"/>
    <w:rsid w:val="00BC7696"/>
    <w:rsid w:val="00BC7A26"/>
    <w:rsid w:val="00BC7B5B"/>
    <w:rsid w:val="00BD1C51"/>
    <w:rsid w:val="00BD3D3C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44E4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277E2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5B11"/>
    <w:rsid w:val="00C87569"/>
    <w:rsid w:val="00C876E5"/>
    <w:rsid w:val="00C900FB"/>
    <w:rsid w:val="00C9178E"/>
    <w:rsid w:val="00C947B3"/>
    <w:rsid w:val="00C94BA4"/>
    <w:rsid w:val="00C9754F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097F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8E6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37D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C0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41F5"/>
    <w:rsid w:val="00DA6B8B"/>
    <w:rsid w:val="00DA6D7E"/>
    <w:rsid w:val="00DA77B6"/>
    <w:rsid w:val="00DB01EF"/>
    <w:rsid w:val="00DB3278"/>
    <w:rsid w:val="00DB44BB"/>
    <w:rsid w:val="00DB4A93"/>
    <w:rsid w:val="00DB4EDF"/>
    <w:rsid w:val="00DC0744"/>
    <w:rsid w:val="00DC150D"/>
    <w:rsid w:val="00DC3B5C"/>
    <w:rsid w:val="00DC47C8"/>
    <w:rsid w:val="00DC4A9C"/>
    <w:rsid w:val="00DC6665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747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1AAB"/>
    <w:rsid w:val="00E226B0"/>
    <w:rsid w:val="00E23859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1D"/>
    <w:rsid w:val="00E45151"/>
    <w:rsid w:val="00E5021E"/>
    <w:rsid w:val="00E5057D"/>
    <w:rsid w:val="00E510C1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655E1"/>
    <w:rsid w:val="00E70CC7"/>
    <w:rsid w:val="00E71B41"/>
    <w:rsid w:val="00E72F63"/>
    <w:rsid w:val="00E75E00"/>
    <w:rsid w:val="00E76801"/>
    <w:rsid w:val="00E77BA7"/>
    <w:rsid w:val="00E80157"/>
    <w:rsid w:val="00E8200D"/>
    <w:rsid w:val="00E821CA"/>
    <w:rsid w:val="00E83F96"/>
    <w:rsid w:val="00E84C0F"/>
    <w:rsid w:val="00E84C7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0EE"/>
    <w:rsid w:val="00EA44C7"/>
    <w:rsid w:val="00EA4756"/>
    <w:rsid w:val="00EA52D0"/>
    <w:rsid w:val="00EA5878"/>
    <w:rsid w:val="00EA66CB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39F6"/>
    <w:rsid w:val="00EC55B3"/>
    <w:rsid w:val="00EC5D3B"/>
    <w:rsid w:val="00EC6862"/>
    <w:rsid w:val="00EC6A0D"/>
    <w:rsid w:val="00ED008A"/>
    <w:rsid w:val="00ED024D"/>
    <w:rsid w:val="00ED03F1"/>
    <w:rsid w:val="00ED0BE9"/>
    <w:rsid w:val="00ED1EB3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1E42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2410"/>
    <w:rsid w:val="00F02A9C"/>
    <w:rsid w:val="00F03B68"/>
    <w:rsid w:val="00F03D24"/>
    <w:rsid w:val="00F051E7"/>
    <w:rsid w:val="00F05AFF"/>
    <w:rsid w:val="00F07DCC"/>
    <w:rsid w:val="00F10010"/>
    <w:rsid w:val="00F12019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0C7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4C0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5E42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  <w:rsid w:val="00FF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5DA02A"/>
  <w15:docId w15:val="{61113CF6-F973-45AC-AFAB-1C4664D12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f4">
    <w:name w:val="Основной текст_"/>
    <w:link w:val="22"/>
    <w:rsid w:val="00B048E3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4"/>
    <w:rsid w:val="00B048E3"/>
    <w:pPr>
      <w:shd w:val="clear" w:color="auto" w:fill="FFFFFF"/>
      <w:spacing w:line="0" w:lineRule="atLeast"/>
      <w:ind w:hanging="400"/>
      <w:jc w:val="left"/>
    </w:pPr>
    <w:rPr>
      <w:spacing w:val="4"/>
    </w:rPr>
  </w:style>
  <w:style w:type="character" w:customStyle="1" w:styleId="ae">
    <w:name w:val="Абзац списка Знак"/>
    <w:basedOn w:val="a1"/>
    <w:link w:val="ad"/>
    <w:uiPriority w:val="34"/>
    <w:rsid w:val="00260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4EF9F-6367-4B1A-B210-3CD9D876F1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77B52C-1EF8-4F04-8E7A-1C241C97FCE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8EF94657-D865-46F2-AC89-F47286B3AE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E54236-B0B1-482E-81A5-AA4AAA701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Дорохов Андрей Алексеевич</cp:lastModifiedBy>
  <cp:revision>3</cp:revision>
  <cp:lastPrinted>2020-11-20T09:16:00Z</cp:lastPrinted>
  <dcterms:created xsi:type="dcterms:W3CDTF">2021-10-27T13:40:00Z</dcterms:created>
  <dcterms:modified xsi:type="dcterms:W3CDTF">2021-10-27T13:42:00Z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